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3D5BC4" w14:textId="77777777" w:rsidR="00103380" w:rsidRDefault="00103380">
      <w:pPr>
        <w:rPr>
          <w:rFonts w:ascii="Arial" w:eastAsia="Arial" w:hAnsi="Arial" w:cs="Arial"/>
        </w:rPr>
      </w:pPr>
    </w:p>
    <w:p w14:paraId="21F65DD9" w14:textId="77777777" w:rsidR="00103380" w:rsidRDefault="00103380">
      <w:pPr>
        <w:rPr>
          <w:rFonts w:ascii="Arial" w:eastAsia="Arial" w:hAnsi="Arial" w:cs="Arial"/>
        </w:rPr>
      </w:pPr>
    </w:p>
    <w:p w14:paraId="037B1A0A" w14:textId="77777777" w:rsidR="00103380" w:rsidRDefault="00103380">
      <w:pPr>
        <w:rPr>
          <w:rFonts w:ascii="Arial" w:eastAsia="Arial" w:hAnsi="Arial" w:cs="Arial"/>
        </w:rPr>
      </w:pPr>
    </w:p>
    <w:p w14:paraId="24A29AB2" w14:textId="77777777" w:rsidR="00103380" w:rsidRDefault="00103380">
      <w:pPr>
        <w:rPr>
          <w:rFonts w:ascii="Arial" w:eastAsia="Arial" w:hAnsi="Arial" w:cs="Arial"/>
        </w:rPr>
      </w:pPr>
    </w:p>
    <w:p w14:paraId="0D1566D3" w14:textId="77777777" w:rsidR="00103380" w:rsidRDefault="00103380">
      <w:pPr>
        <w:rPr>
          <w:rFonts w:ascii="Arial" w:eastAsia="Arial" w:hAnsi="Arial" w:cs="Arial"/>
        </w:rPr>
      </w:pPr>
    </w:p>
    <w:p w14:paraId="09165D0F" w14:textId="77777777" w:rsidR="00103380" w:rsidRDefault="00103380">
      <w:pPr>
        <w:rPr>
          <w:rFonts w:ascii="Arial" w:eastAsia="Arial" w:hAnsi="Arial" w:cs="Arial"/>
        </w:rPr>
      </w:pPr>
    </w:p>
    <w:p w14:paraId="39FCC8F7" w14:textId="77777777" w:rsidR="00103380" w:rsidRDefault="00103380">
      <w:pPr>
        <w:rPr>
          <w:rFonts w:ascii="Arial" w:eastAsia="Arial" w:hAnsi="Arial" w:cs="Arial"/>
        </w:rPr>
      </w:pPr>
    </w:p>
    <w:p w14:paraId="31B66E45" w14:textId="77777777" w:rsidR="00103380" w:rsidRDefault="00103380">
      <w:pPr>
        <w:rPr>
          <w:rFonts w:ascii="Arial" w:eastAsia="Arial" w:hAnsi="Arial" w:cs="Arial"/>
        </w:rPr>
      </w:pPr>
    </w:p>
    <w:p w14:paraId="3EB10BEF" w14:textId="77777777" w:rsidR="00103380" w:rsidRDefault="00000000">
      <w:pPr>
        <w:pStyle w:val="Titel"/>
        <w:spacing w:after="0"/>
        <w:rPr>
          <w:rFonts w:ascii="Arial" w:eastAsia="Arial" w:hAnsi="Arial" w:cs="Arial"/>
        </w:rPr>
      </w:pPr>
      <w:r>
        <w:rPr>
          <w:rFonts w:ascii="Arial" w:eastAsia="Arial" w:hAnsi="Arial" w:cs="Arial"/>
        </w:rPr>
        <w:t>ANNEX:</w:t>
      </w:r>
    </w:p>
    <w:p w14:paraId="29239283" w14:textId="4E0CA126" w:rsidR="00103380" w:rsidRDefault="00000000">
      <w:pPr>
        <w:pStyle w:val="Titel"/>
        <w:rPr>
          <w:rFonts w:ascii="Arial" w:eastAsia="Arial" w:hAnsi="Arial" w:cs="Arial"/>
        </w:rPr>
      </w:pPr>
      <w:r>
        <w:rPr>
          <w:rFonts w:ascii="Arial" w:eastAsia="Arial" w:hAnsi="Arial" w:cs="Arial"/>
        </w:rPr>
        <w:t xml:space="preserve">PROJECT Agreement FOR </w:t>
      </w:r>
      <w:r w:rsidR="00AB754E">
        <w:rPr>
          <w:rFonts w:ascii="Arial" w:eastAsia="Arial" w:hAnsi="Arial" w:cs="Arial"/>
        </w:rPr>
        <w:t>Agroforestry</w:t>
      </w:r>
    </w:p>
    <w:p w14:paraId="54B87864" w14:textId="77777777" w:rsidR="00103380" w:rsidRDefault="00000000">
      <w:pPr>
        <w:pStyle w:val="Kop1"/>
        <w:rPr>
          <w:rFonts w:ascii="Arial" w:eastAsia="Arial" w:hAnsi="Arial" w:cs="Arial"/>
        </w:rPr>
      </w:pPr>
      <w:r>
        <w:rPr>
          <w:rFonts w:ascii="Arial" w:eastAsia="Arial" w:hAnsi="Arial" w:cs="Arial"/>
        </w:rPr>
        <w:t xml:space="preserve">Project agreement between the Fes </w:t>
      </w:r>
      <w:proofErr w:type="spellStart"/>
      <w:r>
        <w:rPr>
          <w:rFonts w:ascii="Arial" w:eastAsia="Arial" w:hAnsi="Arial" w:cs="Arial"/>
        </w:rPr>
        <w:t>Enying</w:t>
      </w:r>
      <w:proofErr w:type="spellEnd"/>
      <w:r>
        <w:rPr>
          <w:rFonts w:ascii="Arial" w:eastAsia="Arial" w:hAnsi="Arial" w:cs="Arial"/>
        </w:rPr>
        <w:t xml:space="preserve"> project partners and the participating communities in Cameroon. </w:t>
      </w:r>
    </w:p>
    <w:p w14:paraId="43EF7523" w14:textId="77777777" w:rsidR="00103380" w:rsidRDefault="00103380">
      <w:pPr>
        <w:rPr>
          <w:rFonts w:ascii="Arial" w:eastAsia="Arial" w:hAnsi="Arial" w:cs="Arial"/>
        </w:rPr>
      </w:pPr>
    </w:p>
    <w:p w14:paraId="546D8D44" w14:textId="77777777" w:rsidR="00103380" w:rsidRDefault="00103380">
      <w:pPr>
        <w:rPr>
          <w:rFonts w:ascii="Arial" w:eastAsia="Arial" w:hAnsi="Arial" w:cs="Arial"/>
        </w:rPr>
      </w:pPr>
    </w:p>
    <w:p w14:paraId="09D14379" w14:textId="77777777" w:rsidR="00103380" w:rsidRDefault="00103380">
      <w:pPr>
        <w:rPr>
          <w:rFonts w:ascii="Arial" w:eastAsia="Arial" w:hAnsi="Arial" w:cs="Arial"/>
        </w:rPr>
      </w:pPr>
    </w:p>
    <w:p w14:paraId="3C161D4C" w14:textId="77777777" w:rsidR="00103380" w:rsidRDefault="00103380">
      <w:pPr>
        <w:rPr>
          <w:rFonts w:ascii="Arial" w:eastAsia="Arial" w:hAnsi="Arial" w:cs="Arial"/>
        </w:rPr>
      </w:pPr>
    </w:p>
    <w:p w14:paraId="376ECA1F" w14:textId="77777777" w:rsidR="00103380" w:rsidRDefault="00103380">
      <w:pPr>
        <w:jc w:val="right"/>
        <w:rPr>
          <w:rFonts w:ascii="Arial" w:eastAsia="Arial" w:hAnsi="Arial" w:cs="Arial"/>
        </w:rPr>
      </w:pPr>
    </w:p>
    <w:p w14:paraId="304CD51D" w14:textId="77777777" w:rsidR="00103380" w:rsidRDefault="00000000">
      <w:pPr>
        <w:pStyle w:val="Kop2"/>
        <w:jc w:val="right"/>
        <w:rPr>
          <w:rFonts w:ascii="Arial" w:eastAsia="Arial" w:hAnsi="Arial" w:cs="Arial"/>
          <w:i/>
        </w:rPr>
      </w:pPr>
      <w:r>
        <w:rPr>
          <w:rFonts w:ascii="Arial" w:eastAsia="Arial" w:hAnsi="Arial" w:cs="Arial"/>
          <w:i/>
        </w:rPr>
        <w:t xml:space="preserve">Fes </w:t>
      </w:r>
      <w:proofErr w:type="spellStart"/>
      <w:r>
        <w:rPr>
          <w:rFonts w:ascii="Arial" w:eastAsia="Arial" w:hAnsi="Arial" w:cs="Arial"/>
          <w:i/>
        </w:rPr>
        <w:t>Enying</w:t>
      </w:r>
      <w:proofErr w:type="spellEnd"/>
      <w:r>
        <w:rPr>
          <w:rFonts w:ascii="Arial" w:eastAsia="Arial" w:hAnsi="Arial" w:cs="Arial"/>
          <w:i/>
        </w:rPr>
        <w:t xml:space="preserve"> Project</w:t>
      </w:r>
    </w:p>
    <w:p w14:paraId="0E9888D0" w14:textId="0B42CA4B" w:rsidR="00103380" w:rsidRDefault="00000000">
      <w:pPr>
        <w:jc w:val="right"/>
        <w:rPr>
          <w:rFonts w:ascii="Arial" w:eastAsia="Arial" w:hAnsi="Arial" w:cs="Arial"/>
          <w:i/>
        </w:rPr>
      </w:pPr>
      <w:r>
        <w:rPr>
          <w:rFonts w:ascii="Arial" w:eastAsia="Arial" w:hAnsi="Arial" w:cs="Arial"/>
          <w:i/>
        </w:rPr>
        <w:t>202</w:t>
      </w:r>
      <w:r w:rsidR="000651F6">
        <w:rPr>
          <w:rFonts w:ascii="Arial" w:eastAsia="Arial" w:hAnsi="Arial" w:cs="Arial"/>
          <w:i/>
        </w:rPr>
        <w:t>4</w:t>
      </w:r>
    </w:p>
    <w:p w14:paraId="0CC54DC9" w14:textId="77777777" w:rsidR="00103380" w:rsidRDefault="00103380">
      <w:pPr>
        <w:ind w:right="-7"/>
        <w:jc w:val="both"/>
        <w:rPr>
          <w:rFonts w:ascii="Arial" w:eastAsia="Arial" w:hAnsi="Arial" w:cs="Arial"/>
        </w:rPr>
      </w:pPr>
    </w:p>
    <w:p w14:paraId="0845D0AB" w14:textId="77777777" w:rsidR="00103380" w:rsidRDefault="00103380">
      <w:pPr>
        <w:rPr>
          <w:rFonts w:ascii="Arial" w:eastAsia="Arial" w:hAnsi="Arial" w:cs="Arial"/>
        </w:rPr>
      </w:pPr>
    </w:p>
    <w:p w14:paraId="7962EFE2" w14:textId="77777777" w:rsidR="00103380" w:rsidRDefault="00103380">
      <w:pPr>
        <w:rPr>
          <w:rFonts w:ascii="Arial" w:eastAsia="Arial" w:hAnsi="Arial" w:cs="Arial"/>
        </w:rPr>
      </w:pPr>
    </w:p>
    <w:p w14:paraId="03D10B6C" w14:textId="77777777" w:rsidR="00B560F6" w:rsidRDefault="00B560F6">
      <w:pPr>
        <w:rPr>
          <w:rFonts w:ascii="Arial" w:eastAsia="Arial" w:hAnsi="Arial" w:cs="Arial"/>
        </w:rPr>
      </w:pPr>
    </w:p>
    <w:p w14:paraId="6399A10B" w14:textId="77777777" w:rsidR="00103380" w:rsidRDefault="00000000">
      <w:pPr>
        <w:tabs>
          <w:tab w:val="left" w:pos="5688"/>
        </w:tabs>
        <w:ind w:right="-7"/>
        <w:jc w:val="both"/>
        <w:rPr>
          <w:rFonts w:ascii="Arial" w:eastAsia="Arial" w:hAnsi="Arial" w:cs="Arial"/>
        </w:rPr>
      </w:pPr>
      <w:r>
        <w:rPr>
          <w:rFonts w:ascii="Arial" w:eastAsia="Arial" w:hAnsi="Arial" w:cs="Arial"/>
        </w:rPr>
        <w:lastRenderedPageBreak/>
        <w:t>[Once in its final stage, the Project Agreement will be translated in French]</w:t>
      </w:r>
    </w:p>
    <w:p w14:paraId="17C40B13" w14:textId="77777777" w:rsidR="00103380" w:rsidRDefault="00000000">
      <w:pPr>
        <w:ind w:right="-7"/>
        <w:jc w:val="both"/>
        <w:rPr>
          <w:rFonts w:ascii="Arial" w:eastAsia="Arial" w:hAnsi="Arial" w:cs="Arial"/>
        </w:rPr>
      </w:pPr>
      <w:r>
        <w:rPr>
          <w:rFonts w:ascii="Arial" w:eastAsia="Arial" w:hAnsi="Arial" w:cs="Arial"/>
        </w:rPr>
        <w:t xml:space="preserve">This document lays out the terms of mutual commitment between the partners of the Fes </w:t>
      </w:r>
      <w:proofErr w:type="spellStart"/>
      <w:r>
        <w:rPr>
          <w:rFonts w:ascii="Arial" w:eastAsia="Arial" w:hAnsi="Arial" w:cs="Arial"/>
        </w:rPr>
        <w:t>Enying</w:t>
      </w:r>
      <w:proofErr w:type="spellEnd"/>
      <w:r>
        <w:rPr>
          <w:rFonts w:ascii="Arial" w:eastAsia="Arial" w:hAnsi="Arial" w:cs="Arial"/>
        </w:rPr>
        <w:t xml:space="preserve"> project and the participating project communities in Cameroon. The mutual commitments contained in this Agreement are as follows:</w:t>
      </w:r>
    </w:p>
    <w:p w14:paraId="56E996D7" w14:textId="77777777" w:rsidR="00103380" w:rsidRDefault="00103380">
      <w:pPr>
        <w:ind w:right="-7"/>
        <w:jc w:val="both"/>
        <w:rPr>
          <w:rFonts w:ascii="Arial" w:eastAsia="Arial" w:hAnsi="Arial" w:cs="Arial"/>
        </w:rPr>
      </w:pPr>
    </w:p>
    <w:p w14:paraId="5A4CA61F" w14:textId="77777777" w:rsidR="00103380" w:rsidRDefault="00000000">
      <w:pPr>
        <w:pStyle w:val="Kop3"/>
        <w:rPr>
          <w:rFonts w:ascii="Arial" w:eastAsia="Arial" w:hAnsi="Arial" w:cs="Arial"/>
          <w:sz w:val="21"/>
          <w:szCs w:val="21"/>
        </w:rPr>
      </w:pPr>
      <w:r>
        <w:rPr>
          <w:rFonts w:ascii="Arial" w:eastAsia="Arial" w:hAnsi="Arial" w:cs="Arial"/>
          <w:sz w:val="21"/>
          <w:szCs w:val="21"/>
        </w:rPr>
        <w:t>1.</w:t>
      </w:r>
      <w:r>
        <w:rPr>
          <w:rFonts w:ascii="Arial" w:eastAsia="Arial" w:hAnsi="Arial" w:cs="Arial"/>
          <w:sz w:val="21"/>
          <w:szCs w:val="21"/>
        </w:rPr>
        <w:tab/>
        <w:t>Introduction</w:t>
      </w:r>
    </w:p>
    <w:p w14:paraId="498DE24E" w14:textId="77777777" w:rsidR="00103380" w:rsidRDefault="00103380">
      <w:pPr>
        <w:jc w:val="both"/>
        <w:rPr>
          <w:rFonts w:ascii="Arial" w:eastAsia="Arial" w:hAnsi="Arial" w:cs="Arial"/>
        </w:rPr>
      </w:pPr>
    </w:p>
    <w:p w14:paraId="632FAB84" w14:textId="7121EE13" w:rsidR="00103380" w:rsidRDefault="00000000">
      <w:pPr>
        <w:jc w:val="both"/>
        <w:rPr>
          <w:rFonts w:ascii="Arial" w:eastAsia="Arial" w:hAnsi="Arial" w:cs="Arial"/>
        </w:rPr>
      </w:pPr>
      <w:r>
        <w:rPr>
          <w:rFonts w:ascii="Arial" w:eastAsia="Arial" w:hAnsi="Arial" w:cs="Arial"/>
        </w:rPr>
        <w:t>1.1</w:t>
      </w:r>
      <w:r>
        <w:rPr>
          <w:rFonts w:ascii="Arial" w:eastAsia="Arial" w:hAnsi="Arial" w:cs="Arial"/>
        </w:rPr>
        <w:tab/>
        <w:t xml:space="preserve">The </w:t>
      </w:r>
      <w:r w:rsidR="00223FA7">
        <w:rPr>
          <w:rFonts w:ascii="Arial" w:eastAsia="Arial" w:hAnsi="Arial" w:cs="Arial"/>
        </w:rPr>
        <w:t xml:space="preserve">Project Agreement </w:t>
      </w:r>
      <w:r>
        <w:rPr>
          <w:rFonts w:ascii="Arial" w:eastAsia="Arial" w:hAnsi="Arial" w:cs="Arial"/>
        </w:rPr>
        <w:t xml:space="preserve">describes the roles and responsibilities of the project partners in relation to the Fes </w:t>
      </w:r>
      <w:proofErr w:type="spellStart"/>
      <w:r>
        <w:rPr>
          <w:rFonts w:ascii="Arial" w:eastAsia="Arial" w:hAnsi="Arial" w:cs="Arial"/>
        </w:rPr>
        <w:t>Enying</w:t>
      </w:r>
      <w:proofErr w:type="spellEnd"/>
      <w:r>
        <w:rPr>
          <w:rFonts w:ascii="Arial" w:eastAsia="Arial" w:hAnsi="Arial" w:cs="Arial"/>
        </w:rPr>
        <w:t xml:space="preserve"> Plan Vivo project (Cameroon), including the involved committees and assemblies, and the terms and conditions governing the generation of and payment for ecosystem services from ecosystem protection, non-timber forest products and related management activities. The </w:t>
      </w:r>
      <w:r w:rsidR="00007454">
        <w:rPr>
          <w:rFonts w:ascii="Arial" w:eastAsia="Arial" w:hAnsi="Arial" w:cs="Arial"/>
        </w:rPr>
        <w:t>f</w:t>
      </w:r>
      <w:r w:rsidR="00223FA7">
        <w:rPr>
          <w:rFonts w:ascii="Arial" w:eastAsia="Arial" w:hAnsi="Arial" w:cs="Arial"/>
        </w:rPr>
        <w:t>our</w:t>
      </w:r>
      <w:r>
        <w:rPr>
          <w:rFonts w:ascii="Arial" w:eastAsia="Arial" w:hAnsi="Arial" w:cs="Arial"/>
        </w:rPr>
        <w:t xml:space="preserve"> project partners (Parties) are (</w:t>
      </w:r>
      <w:proofErr w:type="spellStart"/>
      <w:r>
        <w:rPr>
          <w:rFonts w:ascii="Arial" w:eastAsia="Arial" w:hAnsi="Arial" w:cs="Arial"/>
        </w:rPr>
        <w:t>i</w:t>
      </w:r>
      <w:proofErr w:type="spellEnd"/>
      <w:r>
        <w:rPr>
          <w:rFonts w:ascii="Arial" w:eastAsia="Arial" w:hAnsi="Arial" w:cs="Arial"/>
        </w:rPr>
        <w:t xml:space="preserve">) Fes </w:t>
      </w:r>
      <w:proofErr w:type="spellStart"/>
      <w:r>
        <w:rPr>
          <w:rFonts w:ascii="Arial" w:eastAsia="Arial" w:hAnsi="Arial" w:cs="Arial"/>
        </w:rPr>
        <w:t>Enying</w:t>
      </w:r>
      <w:proofErr w:type="spellEnd"/>
      <w:r>
        <w:rPr>
          <w:rFonts w:ascii="Arial" w:eastAsia="Arial" w:hAnsi="Arial" w:cs="Arial"/>
        </w:rPr>
        <w:t xml:space="preserve">, (ii) Graine de Vie Luxembourg, (iii) Climate Lab, (iv) </w:t>
      </w:r>
      <w:r w:rsidR="00007454">
        <w:rPr>
          <w:rFonts w:ascii="Arial" w:eastAsia="Arial" w:hAnsi="Arial" w:cs="Arial"/>
        </w:rPr>
        <w:t>Plan Vivo committees</w:t>
      </w:r>
      <w:r>
        <w:rPr>
          <w:rFonts w:ascii="Arial" w:eastAsia="Arial" w:hAnsi="Arial" w:cs="Arial"/>
        </w:rPr>
        <w:t xml:space="preserve"> </w:t>
      </w:r>
      <w:r w:rsidR="0082580E">
        <w:rPr>
          <w:rFonts w:ascii="Arial" w:eastAsia="Arial" w:hAnsi="Arial" w:cs="Arial"/>
        </w:rPr>
        <w:t>representing the</w:t>
      </w:r>
      <w:r>
        <w:rPr>
          <w:rFonts w:ascii="Arial" w:eastAsia="Arial" w:hAnsi="Arial" w:cs="Arial"/>
        </w:rPr>
        <w:t xml:space="preserve"> village.</w:t>
      </w:r>
    </w:p>
    <w:p w14:paraId="36D3D759" w14:textId="4863915D" w:rsidR="00103380" w:rsidRDefault="00000000">
      <w:pPr>
        <w:jc w:val="both"/>
        <w:rPr>
          <w:rFonts w:ascii="Arial" w:eastAsia="Arial" w:hAnsi="Arial" w:cs="Arial"/>
        </w:rPr>
      </w:pPr>
      <w:r>
        <w:rPr>
          <w:rFonts w:ascii="Arial" w:eastAsia="Arial" w:hAnsi="Arial" w:cs="Arial"/>
        </w:rPr>
        <w:t xml:space="preserve">This agreement is valid for the </w:t>
      </w:r>
      <w:r w:rsidR="00007454">
        <w:rPr>
          <w:rFonts w:ascii="Arial" w:eastAsia="Arial" w:hAnsi="Arial" w:cs="Arial"/>
        </w:rPr>
        <w:t>agroforestry</w:t>
      </w:r>
      <w:r>
        <w:rPr>
          <w:rFonts w:ascii="Arial" w:eastAsia="Arial" w:hAnsi="Arial" w:cs="Arial"/>
        </w:rPr>
        <w:t xml:space="preserve"> intervention</w:t>
      </w:r>
      <w:r w:rsidR="00007454">
        <w:rPr>
          <w:rFonts w:ascii="Arial" w:eastAsia="Arial" w:hAnsi="Arial" w:cs="Arial"/>
        </w:rPr>
        <w:t>s (communal gardens)</w:t>
      </w:r>
      <w:r>
        <w:rPr>
          <w:rFonts w:ascii="Arial" w:eastAsia="Arial" w:hAnsi="Arial" w:cs="Arial"/>
        </w:rPr>
        <w:t xml:space="preserve"> from ………/………</w:t>
      </w:r>
      <w:proofErr w:type="gramStart"/>
      <w:r>
        <w:rPr>
          <w:rFonts w:ascii="Arial" w:eastAsia="Arial" w:hAnsi="Arial" w:cs="Arial"/>
        </w:rPr>
        <w:t>…./</w:t>
      </w:r>
      <w:proofErr w:type="gramEnd"/>
      <w:r>
        <w:rPr>
          <w:rFonts w:ascii="Arial" w:eastAsia="Arial" w:hAnsi="Arial" w:cs="Arial"/>
        </w:rPr>
        <w:t xml:space="preserve">……………. and is valid for </w:t>
      </w:r>
      <w:r w:rsidR="00223FA7">
        <w:rPr>
          <w:rFonts w:ascii="Arial" w:eastAsia="Arial" w:hAnsi="Arial" w:cs="Arial"/>
        </w:rPr>
        <w:t>50</w:t>
      </w:r>
      <w:r>
        <w:rPr>
          <w:rFonts w:ascii="Arial" w:eastAsia="Arial" w:hAnsi="Arial" w:cs="Arial"/>
        </w:rPr>
        <w:t xml:space="preserve"> years.</w:t>
      </w:r>
    </w:p>
    <w:p w14:paraId="77F9367D" w14:textId="77777777" w:rsidR="00103380" w:rsidRDefault="00103380">
      <w:pPr>
        <w:jc w:val="both"/>
        <w:rPr>
          <w:rFonts w:ascii="Arial" w:eastAsia="Arial" w:hAnsi="Arial" w:cs="Arial"/>
        </w:rPr>
      </w:pPr>
    </w:p>
    <w:p w14:paraId="2EAC4C5A" w14:textId="654D441E" w:rsidR="00103380" w:rsidRDefault="00000000">
      <w:pPr>
        <w:jc w:val="both"/>
        <w:rPr>
          <w:rFonts w:ascii="Arial" w:eastAsia="Arial" w:hAnsi="Arial" w:cs="Arial"/>
        </w:rPr>
      </w:pPr>
      <w:r>
        <w:rPr>
          <w:rFonts w:ascii="Arial" w:eastAsia="Arial" w:hAnsi="Arial" w:cs="Arial"/>
        </w:rPr>
        <w:t>1.2</w:t>
      </w:r>
      <w:r>
        <w:rPr>
          <w:rFonts w:ascii="Arial" w:eastAsia="Arial" w:hAnsi="Arial" w:cs="Arial"/>
        </w:rPr>
        <w:tab/>
        <w:t xml:space="preserve">Ecosystem services (ES) arise from the processes by which the environment produces resources needed by humans, such as clean air, water, </w:t>
      </w:r>
      <w:proofErr w:type="gramStart"/>
      <w:r>
        <w:rPr>
          <w:rFonts w:ascii="Arial" w:eastAsia="Arial" w:hAnsi="Arial" w:cs="Arial"/>
        </w:rPr>
        <w:t>food</w:t>
      </w:r>
      <w:proofErr w:type="gramEnd"/>
      <w:r>
        <w:rPr>
          <w:rFonts w:ascii="Arial" w:eastAsia="Arial" w:hAnsi="Arial" w:cs="Arial"/>
        </w:rPr>
        <w:t xml:space="preserve"> and materials. For the purposes of this </w:t>
      </w:r>
      <w:r w:rsidR="00223FA7">
        <w:rPr>
          <w:rFonts w:ascii="Arial" w:eastAsia="Arial" w:hAnsi="Arial" w:cs="Arial"/>
        </w:rPr>
        <w:t>agreement</w:t>
      </w:r>
      <w:r>
        <w:rPr>
          <w:rFonts w:ascii="Arial" w:eastAsia="Arial" w:hAnsi="Arial" w:cs="Arial"/>
        </w:rPr>
        <w:t xml:space="preserve">, carbon sequestration services, </w:t>
      </w:r>
      <w:proofErr w:type="gramStart"/>
      <w:r>
        <w:rPr>
          <w:rFonts w:ascii="Arial" w:eastAsia="Arial" w:hAnsi="Arial" w:cs="Arial"/>
        </w:rPr>
        <w:t>as a result of</w:t>
      </w:r>
      <w:proofErr w:type="gramEnd"/>
      <w:r>
        <w:rPr>
          <w:rFonts w:ascii="Arial" w:eastAsia="Arial" w:hAnsi="Arial" w:cs="Arial"/>
        </w:rPr>
        <w:t xml:space="preserve"> </w:t>
      </w:r>
      <w:r w:rsidR="00AB754E">
        <w:rPr>
          <w:rFonts w:ascii="Arial" w:eastAsia="Arial" w:hAnsi="Arial" w:cs="Arial"/>
        </w:rPr>
        <w:t xml:space="preserve">agroforestry </w:t>
      </w:r>
      <w:r w:rsidR="00007454">
        <w:rPr>
          <w:rFonts w:ascii="Arial" w:eastAsia="Arial" w:hAnsi="Arial" w:cs="Arial"/>
        </w:rPr>
        <w:t xml:space="preserve">activities </w:t>
      </w:r>
      <w:r>
        <w:rPr>
          <w:rFonts w:ascii="Arial" w:eastAsia="Arial" w:hAnsi="Arial" w:cs="Arial"/>
        </w:rPr>
        <w:t xml:space="preserve">and related management activities are considered. Nevertheless, the provision of all ecosystem services from </w:t>
      </w:r>
      <w:r w:rsidR="00AB754E">
        <w:rPr>
          <w:rFonts w:ascii="Arial" w:eastAsia="Arial" w:hAnsi="Arial" w:cs="Arial"/>
        </w:rPr>
        <w:t>agroforestry</w:t>
      </w:r>
      <w:r>
        <w:rPr>
          <w:rFonts w:ascii="Arial" w:eastAsia="Arial" w:hAnsi="Arial" w:cs="Arial"/>
        </w:rPr>
        <w:t xml:space="preserve"> is indicated by monitoring changes in </w:t>
      </w:r>
      <w:r w:rsidR="00007454">
        <w:rPr>
          <w:rFonts w:ascii="Arial" w:eastAsia="Arial" w:hAnsi="Arial" w:cs="Arial"/>
        </w:rPr>
        <w:t>tree density and health</w:t>
      </w:r>
      <w:r>
        <w:rPr>
          <w:rFonts w:ascii="Arial" w:eastAsia="Arial" w:hAnsi="Arial" w:cs="Arial"/>
        </w:rPr>
        <w:t>, biodiversity, carbon sequestration and socio-economic development. The delivery of the ecosystem services will be indicated by monitoring changes.</w:t>
      </w:r>
    </w:p>
    <w:p w14:paraId="22F9E49A" w14:textId="77777777" w:rsidR="00103380" w:rsidRDefault="00103380">
      <w:pPr>
        <w:jc w:val="both"/>
        <w:rPr>
          <w:rFonts w:ascii="Arial" w:eastAsia="Arial" w:hAnsi="Arial" w:cs="Arial"/>
        </w:rPr>
      </w:pPr>
    </w:p>
    <w:p w14:paraId="67C39B7E" w14:textId="5BEF0AB2" w:rsidR="00103380" w:rsidRDefault="00000000">
      <w:pPr>
        <w:jc w:val="both"/>
        <w:rPr>
          <w:rFonts w:ascii="Arial" w:eastAsia="Arial" w:hAnsi="Arial" w:cs="Arial"/>
        </w:rPr>
      </w:pPr>
      <w:r>
        <w:rPr>
          <w:rFonts w:ascii="Arial" w:eastAsia="Arial" w:hAnsi="Arial" w:cs="Arial"/>
        </w:rPr>
        <w:t>1.3</w:t>
      </w:r>
      <w:r>
        <w:rPr>
          <w:rFonts w:ascii="Arial" w:eastAsia="Arial" w:hAnsi="Arial" w:cs="Arial"/>
        </w:rPr>
        <w:tab/>
        <w:t xml:space="preserve">The project is intended to facilitate community </w:t>
      </w:r>
      <w:r w:rsidR="00AB754E">
        <w:rPr>
          <w:rFonts w:ascii="Arial" w:eastAsia="Arial" w:hAnsi="Arial" w:cs="Arial"/>
        </w:rPr>
        <w:t>agroforestry activities</w:t>
      </w:r>
      <w:r w:rsidR="00007454">
        <w:rPr>
          <w:rFonts w:ascii="Arial" w:eastAsia="Arial" w:hAnsi="Arial" w:cs="Arial"/>
        </w:rPr>
        <w:t xml:space="preserve"> </w:t>
      </w:r>
      <w:r>
        <w:rPr>
          <w:rFonts w:ascii="Arial" w:eastAsia="Arial" w:hAnsi="Arial" w:cs="Arial"/>
        </w:rPr>
        <w:t xml:space="preserve">and management efforts by strengthening communities that </w:t>
      </w:r>
      <w:r w:rsidR="00AB754E">
        <w:rPr>
          <w:rFonts w:ascii="Arial" w:eastAsia="Arial" w:hAnsi="Arial" w:cs="Arial"/>
        </w:rPr>
        <w:t>choose for sustainable agricultural systems</w:t>
      </w:r>
      <w:r>
        <w:rPr>
          <w:rFonts w:ascii="Arial" w:eastAsia="Arial" w:hAnsi="Arial" w:cs="Arial"/>
        </w:rPr>
        <w:t xml:space="preserve">. </w:t>
      </w:r>
      <w:r w:rsidR="00AB754E">
        <w:rPr>
          <w:rFonts w:ascii="Arial" w:eastAsia="Arial" w:hAnsi="Arial" w:cs="Arial"/>
        </w:rPr>
        <w:t>Agroforestry activities</w:t>
      </w:r>
      <w:r>
        <w:rPr>
          <w:rFonts w:ascii="Arial" w:eastAsia="Arial" w:hAnsi="Arial" w:cs="Arial"/>
        </w:rPr>
        <w:t xml:space="preserve"> consist of sustainable management</w:t>
      </w:r>
      <w:r w:rsidR="00AB754E">
        <w:rPr>
          <w:rFonts w:ascii="Arial" w:eastAsia="Arial" w:hAnsi="Arial" w:cs="Arial"/>
        </w:rPr>
        <w:t xml:space="preserve"> of the agricultural </w:t>
      </w:r>
      <w:proofErr w:type="gramStart"/>
      <w:r w:rsidR="00AB754E">
        <w:rPr>
          <w:rFonts w:ascii="Arial" w:eastAsia="Arial" w:hAnsi="Arial" w:cs="Arial"/>
        </w:rPr>
        <w:t>land,</w:t>
      </w:r>
      <w:r w:rsidR="00D230AF">
        <w:rPr>
          <w:rFonts w:ascii="Arial" w:eastAsia="Arial" w:hAnsi="Arial" w:cs="Arial"/>
        </w:rPr>
        <w:t xml:space="preserve"> and</w:t>
      </w:r>
      <w:proofErr w:type="gramEnd"/>
      <w:r w:rsidR="00AB754E">
        <w:rPr>
          <w:rFonts w:ascii="Arial" w:eastAsia="Arial" w:hAnsi="Arial" w:cs="Arial"/>
        </w:rPr>
        <w:t xml:space="preserve"> set up of communal gardens</w:t>
      </w:r>
      <w:r>
        <w:rPr>
          <w:rFonts w:ascii="Arial" w:eastAsia="Arial" w:hAnsi="Arial" w:cs="Arial"/>
        </w:rPr>
        <w:t xml:space="preserve">. Such </w:t>
      </w:r>
      <w:r w:rsidR="00AB754E">
        <w:rPr>
          <w:rFonts w:ascii="Arial" w:eastAsia="Arial" w:hAnsi="Arial" w:cs="Arial"/>
        </w:rPr>
        <w:t xml:space="preserve">activities </w:t>
      </w:r>
      <w:r>
        <w:rPr>
          <w:rFonts w:ascii="Arial" w:eastAsia="Arial" w:hAnsi="Arial" w:cs="Arial"/>
        </w:rPr>
        <w:t>provide community-wide benefits and valorization of non-timber forest products improves the wellbeing of the community. In support of this intention the local community</w:t>
      </w:r>
      <w:r w:rsidR="00AB754E">
        <w:rPr>
          <w:rFonts w:ascii="Arial" w:eastAsia="Arial" w:hAnsi="Arial" w:cs="Arial"/>
        </w:rPr>
        <w:t xml:space="preserve"> </w:t>
      </w:r>
      <w:r>
        <w:rPr>
          <w:rFonts w:ascii="Arial" w:eastAsia="Arial" w:hAnsi="Arial" w:cs="Arial"/>
        </w:rPr>
        <w:t xml:space="preserve">will be considered beneficiary of this </w:t>
      </w:r>
      <w:r w:rsidR="00FB23D7">
        <w:rPr>
          <w:rFonts w:ascii="Arial" w:eastAsia="Arial" w:hAnsi="Arial" w:cs="Arial"/>
        </w:rPr>
        <w:t>agreement</w:t>
      </w:r>
      <w:r>
        <w:rPr>
          <w:rFonts w:ascii="Arial" w:eastAsia="Arial" w:hAnsi="Arial" w:cs="Arial"/>
        </w:rPr>
        <w:t xml:space="preserve">. The project will </w:t>
      </w:r>
      <w:r w:rsidR="00007454">
        <w:rPr>
          <w:rFonts w:ascii="Arial" w:eastAsia="Arial" w:hAnsi="Arial" w:cs="Arial"/>
        </w:rPr>
        <w:t>enter</w:t>
      </w:r>
      <w:r>
        <w:rPr>
          <w:rFonts w:ascii="Arial" w:eastAsia="Arial" w:hAnsi="Arial" w:cs="Arial"/>
        </w:rPr>
        <w:t xml:space="preserve"> a benefit-sharing </w:t>
      </w:r>
      <w:r w:rsidR="00FB23D7">
        <w:rPr>
          <w:rFonts w:ascii="Arial" w:eastAsia="Arial" w:hAnsi="Arial" w:cs="Arial"/>
        </w:rPr>
        <w:t xml:space="preserve">mechanism </w:t>
      </w:r>
      <w:r>
        <w:rPr>
          <w:rFonts w:ascii="Arial" w:eastAsia="Arial" w:hAnsi="Arial" w:cs="Arial"/>
        </w:rPr>
        <w:t xml:space="preserve">governing the management and distribution of payments received under this </w:t>
      </w:r>
      <w:r w:rsidR="000651F6">
        <w:rPr>
          <w:rFonts w:ascii="Arial" w:eastAsia="Arial" w:hAnsi="Arial" w:cs="Arial"/>
        </w:rPr>
        <w:t>agreement</w:t>
      </w:r>
      <w:r>
        <w:rPr>
          <w:rFonts w:ascii="Arial" w:eastAsia="Arial" w:hAnsi="Arial" w:cs="Arial"/>
        </w:rPr>
        <w:t>.</w:t>
      </w:r>
    </w:p>
    <w:p w14:paraId="56312FC7" w14:textId="77777777" w:rsidR="00103380" w:rsidRDefault="00103380">
      <w:pPr>
        <w:jc w:val="both"/>
        <w:rPr>
          <w:rFonts w:ascii="Arial" w:eastAsia="Arial" w:hAnsi="Arial" w:cs="Arial"/>
        </w:rPr>
      </w:pPr>
    </w:p>
    <w:p w14:paraId="3802BA90" w14:textId="101C77BA" w:rsidR="00103380" w:rsidRDefault="00000000">
      <w:pPr>
        <w:jc w:val="both"/>
        <w:rPr>
          <w:rFonts w:ascii="Arial" w:eastAsia="Arial" w:hAnsi="Arial" w:cs="Arial"/>
        </w:rPr>
      </w:pPr>
      <w:r>
        <w:rPr>
          <w:rFonts w:ascii="Arial" w:eastAsia="Arial" w:hAnsi="Arial" w:cs="Arial"/>
        </w:rPr>
        <w:t xml:space="preserve">1.4 </w:t>
      </w:r>
      <w:r w:rsidR="00007454">
        <w:rPr>
          <w:rFonts w:ascii="Arial" w:eastAsia="Arial" w:hAnsi="Arial" w:cs="Arial"/>
        </w:rPr>
        <w:tab/>
      </w:r>
      <w:r>
        <w:rPr>
          <w:rFonts w:ascii="Arial" w:eastAsia="Arial" w:hAnsi="Arial" w:cs="Arial"/>
        </w:rPr>
        <w:t xml:space="preserve">It is acknowledged by all Parties that an informative and explanatory “FPIC” meeting was organized before. In this meeting it has been clearly explained that the Plan Vivo project was in the process of maturing, and that it was necessary and even essential that the populations were previously informed, and if they would be convinced, they could freely give their consent. The core of this project remains in the hands of the community. The parties acknowledge having understood all the information given, and that all have been able to ask all the necessary questions to understand it correctly. All parties have understood the answers that were given. No Party has been coerced or influenced in any way to </w:t>
      </w:r>
      <w:r>
        <w:rPr>
          <w:rFonts w:ascii="Arial" w:eastAsia="Arial" w:hAnsi="Arial" w:cs="Arial"/>
        </w:rPr>
        <w:lastRenderedPageBreak/>
        <w:t xml:space="preserve">give consent. Parties give </w:t>
      </w:r>
      <w:r w:rsidR="00223FA7">
        <w:rPr>
          <w:rFonts w:ascii="Arial" w:eastAsia="Arial" w:hAnsi="Arial" w:cs="Arial"/>
        </w:rPr>
        <w:t>their consent</w:t>
      </w:r>
      <w:r>
        <w:rPr>
          <w:rFonts w:ascii="Arial" w:eastAsia="Arial" w:hAnsi="Arial" w:cs="Arial"/>
        </w:rPr>
        <w:t xml:space="preserve"> out of conviction, so that </w:t>
      </w:r>
      <w:r w:rsidR="00B560F6">
        <w:rPr>
          <w:rFonts w:ascii="Arial" w:eastAsia="Arial" w:hAnsi="Arial" w:cs="Arial"/>
        </w:rPr>
        <w:t>agroforestry activities</w:t>
      </w:r>
      <w:r>
        <w:rPr>
          <w:rFonts w:ascii="Arial" w:eastAsia="Arial" w:hAnsi="Arial" w:cs="Arial"/>
        </w:rPr>
        <w:t xml:space="preserve"> </w:t>
      </w:r>
      <w:r w:rsidR="00223FA7">
        <w:rPr>
          <w:rFonts w:ascii="Arial" w:eastAsia="Arial" w:hAnsi="Arial" w:cs="Arial"/>
        </w:rPr>
        <w:t>are</w:t>
      </w:r>
      <w:r>
        <w:rPr>
          <w:rFonts w:ascii="Arial" w:eastAsia="Arial" w:hAnsi="Arial" w:cs="Arial"/>
        </w:rPr>
        <w:t xml:space="preserve"> sustainabl</w:t>
      </w:r>
      <w:r w:rsidR="00245C89">
        <w:rPr>
          <w:rFonts w:ascii="Arial" w:eastAsia="Arial" w:hAnsi="Arial" w:cs="Arial"/>
        </w:rPr>
        <w:t xml:space="preserve">e. </w:t>
      </w:r>
      <w:r w:rsidR="00245C89" w:rsidRPr="00DD40D8">
        <w:rPr>
          <w:rFonts w:ascii="Arial" w:eastAsia="Arial" w:hAnsi="Arial" w:cs="Arial"/>
          <w:color w:val="4E81BD"/>
        </w:rPr>
        <w:t xml:space="preserve">The Parties know that </w:t>
      </w:r>
      <w:r w:rsidRPr="00DD40D8">
        <w:rPr>
          <w:rFonts w:ascii="Arial" w:eastAsia="Arial" w:hAnsi="Arial" w:cs="Arial"/>
          <w:color w:val="4E81BD"/>
        </w:rPr>
        <w:t xml:space="preserve">plan vivo credits can provide </w:t>
      </w:r>
      <w:r w:rsidR="00E825B8" w:rsidRPr="00DD40D8">
        <w:rPr>
          <w:rFonts w:ascii="Arial" w:eastAsia="Arial" w:hAnsi="Arial" w:cs="Arial"/>
          <w:color w:val="4E81BD"/>
        </w:rPr>
        <w:t>a safety net</w:t>
      </w:r>
      <w:r w:rsidR="00245C89" w:rsidRPr="00DD40D8">
        <w:rPr>
          <w:rFonts w:ascii="Arial" w:eastAsia="Arial" w:hAnsi="Arial" w:cs="Arial"/>
          <w:color w:val="4E81BD"/>
        </w:rPr>
        <w:t xml:space="preserve"> in</w:t>
      </w:r>
      <w:r w:rsidR="00223FA7" w:rsidRPr="00DD40D8">
        <w:rPr>
          <w:rFonts w:ascii="Arial" w:eastAsia="Arial" w:hAnsi="Arial" w:cs="Arial"/>
          <w:color w:val="4E81BD"/>
        </w:rPr>
        <w:t xml:space="preserve"> the first years</w:t>
      </w:r>
      <w:r w:rsidR="00DD40D8" w:rsidRPr="00DD40D8">
        <w:rPr>
          <w:rFonts w:ascii="Arial" w:eastAsia="Arial" w:hAnsi="Arial" w:cs="Arial"/>
          <w:color w:val="4E81BD"/>
        </w:rPr>
        <w:t xml:space="preserve"> during the initial growth period of the </w:t>
      </w:r>
      <w:r w:rsidR="00245C89" w:rsidRPr="00DD40D8">
        <w:rPr>
          <w:rFonts w:ascii="Arial" w:eastAsia="Arial" w:hAnsi="Arial" w:cs="Arial"/>
          <w:color w:val="4E81BD"/>
        </w:rPr>
        <w:t>agroforestry trees</w:t>
      </w:r>
      <w:r>
        <w:rPr>
          <w:rFonts w:ascii="Arial" w:eastAsia="Arial" w:hAnsi="Arial" w:cs="Arial"/>
        </w:rPr>
        <w:t>. Parties consider that they now have sufficient information to make an informed decision.</w:t>
      </w:r>
    </w:p>
    <w:p w14:paraId="5BBBF4E9" w14:textId="77777777" w:rsidR="00103380" w:rsidRDefault="00103380">
      <w:pPr>
        <w:jc w:val="both"/>
        <w:rPr>
          <w:rFonts w:ascii="Arial" w:eastAsia="Arial" w:hAnsi="Arial" w:cs="Arial"/>
        </w:rPr>
      </w:pPr>
    </w:p>
    <w:p w14:paraId="54AF7D3D" w14:textId="77777777" w:rsidR="00103380" w:rsidRDefault="00000000">
      <w:pPr>
        <w:pStyle w:val="Kop3"/>
        <w:rPr>
          <w:rFonts w:ascii="Arial" w:eastAsia="Arial" w:hAnsi="Arial" w:cs="Arial"/>
          <w:sz w:val="21"/>
          <w:szCs w:val="21"/>
        </w:rPr>
      </w:pPr>
      <w:r>
        <w:rPr>
          <w:rFonts w:ascii="Arial" w:eastAsia="Arial" w:hAnsi="Arial" w:cs="Arial"/>
          <w:sz w:val="21"/>
          <w:szCs w:val="21"/>
        </w:rPr>
        <w:t>2.</w:t>
      </w:r>
      <w:r>
        <w:rPr>
          <w:rFonts w:ascii="Arial" w:eastAsia="Arial" w:hAnsi="Arial" w:cs="Arial"/>
          <w:sz w:val="21"/>
          <w:szCs w:val="21"/>
        </w:rPr>
        <w:tab/>
        <w:t>Roles and obligations of the parties</w:t>
      </w:r>
    </w:p>
    <w:p w14:paraId="6B646AE5" w14:textId="77777777" w:rsidR="00103380" w:rsidRDefault="00103380">
      <w:pPr>
        <w:jc w:val="both"/>
        <w:rPr>
          <w:rFonts w:ascii="Arial" w:eastAsia="Arial" w:hAnsi="Arial" w:cs="Arial"/>
        </w:rPr>
      </w:pPr>
    </w:p>
    <w:p w14:paraId="1507ACC9" w14:textId="77777777" w:rsidR="00FB23D7" w:rsidRPr="00FB23D7" w:rsidRDefault="00FB23D7" w:rsidP="00FB23D7">
      <w:pPr>
        <w:spacing w:line="240" w:lineRule="auto"/>
        <w:jc w:val="both"/>
        <w:rPr>
          <w:rFonts w:ascii="Arial" w:eastAsia="Arial" w:hAnsi="Arial" w:cs="Arial"/>
        </w:rPr>
      </w:pPr>
      <w:r w:rsidRPr="00FB23D7">
        <w:rPr>
          <w:rFonts w:ascii="Arial" w:eastAsia="Arial" w:hAnsi="Arial" w:cs="Arial"/>
        </w:rPr>
        <w:t>The roles of Graine De Vie and Climate Lab are to:</w:t>
      </w:r>
    </w:p>
    <w:p w14:paraId="627C63C6" w14:textId="55604D0E" w:rsidR="00FB23D7" w:rsidRPr="00FB23D7" w:rsidRDefault="00FB23D7" w:rsidP="00FB23D7">
      <w:pPr>
        <w:numPr>
          <w:ilvl w:val="0"/>
          <w:numId w:val="2"/>
        </w:numPr>
        <w:spacing w:after="0" w:line="240" w:lineRule="auto"/>
        <w:jc w:val="both"/>
        <w:textAlignment w:val="baseline"/>
        <w:rPr>
          <w:rFonts w:ascii="Arial" w:eastAsia="Arial" w:hAnsi="Arial" w:cs="Arial"/>
        </w:rPr>
      </w:pPr>
      <w:r w:rsidRPr="00FB23D7">
        <w:rPr>
          <w:rFonts w:ascii="Arial" w:eastAsia="Arial" w:hAnsi="Arial" w:cs="Arial"/>
        </w:rPr>
        <w:t xml:space="preserve">Manage its activities to </w:t>
      </w:r>
      <w:r>
        <w:rPr>
          <w:rFonts w:ascii="Arial" w:eastAsia="Arial" w:hAnsi="Arial" w:cs="Arial"/>
        </w:rPr>
        <w:t>install a</w:t>
      </w:r>
      <w:r w:rsidR="00245C89">
        <w:rPr>
          <w:rFonts w:ascii="Arial" w:eastAsia="Arial" w:hAnsi="Arial" w:cs="Arial"/>
        </w:rPr>
        <w:t xml:space="preserve"> </w:t>
      </w:r>
      <w:r>
        <w:rPr>
          <w:rFonts w:ascii="Arial" w:eastAsia="Arial" w:hAnsi="Arial" w:cs="Arial"/>
        </w:rPr>
        <w:t>durable agroforestry system</w:t>
      </w:r>
      <w:r w:rsidRPr="00FB23D7">
        <w:rPr>
          <w:rFonts w:ascii="Arial" w:eastAsia="Arial" w:hAnsi="Arial" w:cs="Arial"/>
        </w:rPr>
        <w:t xml:space="preserve"> and thereby generate ecosystem services; </w:t>
      </w:r>
      <w:proofErr w:type="gramStart"/>
      <w:r w:rsidRPr="00FB23D7">
        <w:rPr>
          <w:rFonts w:ascii="Arial" w:eastAsia="Arial" w:hAnsi="Arial" w:cs="Arial"/>
        </w:rPr>
        <w:t>therefore</w:t>
      </w:r>
      <w:proofErr w:type="gramEnd"/>
      <w:r w:rsidRPr="00FB23D7">
        <w:rPr>
          <w:rFonts w:ascii="Arial" w:eastAsia="Arial" w:hAnsi="Arial" w:cs="Arial"/>
        </w:rPr>
        <w:t xml:space="preserve"> to pay local </w:t>
      </w:r>
      <w:r w:rsidR="00245C89">
        <w:rPr>
          <w:rFonts w:ascii="Arial" w:eastAsia="Arial" w:hAnsi="Arial" w:cs="Arial"/>
        </w:rPr>
        <w:t>employees</w:t>
      </w:r>
      <w:r w:rsidRPr="00FB23D7">
        <w:rPr>
          <w:rFonts w:ascii="Arial" w:eastAsia="Arial" w:hAnsi="Arial" w:cs="Arial"/>
        </w:rPr>
        <w:t xml:space="preserve"> and nursery technicians a salary and thus contribute to improving the life of the people living in the </w:t>
      </w:r>
      <w:r>
        <w:rPr>
          <w:rFonts w:ascii="Arial" w:eastAsia="Arial" w:hAnsi="Arial" w:cs="Arial"/>
        </w:rPr>
        <w:t>project</w:t>
      </w:r>
      <w:r w:rsidRPr="00FB23D7">
        <w:rPr>
          <w:rFonts w:ascii="Arial" w:eastAsia="Arial" w:hAnsi="Arial" w:cs="Arial"/>
        </w:rPr>
        <w:t xml:space="preserve"> areas;</w:t>
      </w:r>
    </w:p>
    <w:p w14:paraId="590C8B14" w14:textId="77777777" w:rsidR="00FB23D7" w:rsidRPr="00FB23D7" w:rsidRDefault="00FB23D7" w:rsidP="00FB23D7">
      <w:pPr>
        <w:numPr>
          <w:ilvl w:val="0"/>
          <w:numId w:val="2"/>
        </w:numPr>
        <w:spacing w:after="0" w:line="240" w:lineRule="auto"/>
        <w:jc w:val="both"/>
        <w:textAlignment w:val="baseline"/>
        <w:rPr>
          <w:rFonts w:ascii="Arial" w:eastAsia="Arial" w:hAnsi="Arial" w:cs="Arial"/>
        </w:rPr>
      </w:pPr>
      <w:r w:rsidRPr="00FB23D7">
        <w:rPr>
          <w:rFonts w:ascii="Arial" w:eastAsia="Arial" w:hAnsi="Arial" w:cs="Arial"/>
        </w:rPr>
        <w:t xml:space="preserve">Operate nurseries and distribute all seedlings for </w:t>
      </w:r>
      <w:proofErr w:type="gramStart"/>
      <w:r w:rsidRPr="00FB23D7">
        <w:rPr>
          <w:rFonts w:ascii="Arial" w:eastAsia="Arial" w:hAnsi="Arial" w:cs="Arial"/>
        </w:rPr>
        <w:t>free;</w:t>
      </w:r>
      <w:proofErr w:type="gramEnd"/>
    </w:p>
    <w:p w14:paraId="51406A89" w14:textId="7F1A9321" w:rsidR="00FB23D7" w:rsidRPr="00FB23D7" w:rsidRDefault="00FB23D7" w:rsidP="00FB23D7">
      <w:pPr>
        <w:numPr>
          <w:ilvl w:val="0"/>
          <w:numId w:val="2"/>
        </w:numPr>
        <w:spacing w:after="0" w:line="240" w:lineRule="auto"/>
        <w:jc w:val="both"/>
        <w:textAlignment w:val="baseline"/>
        <w:rPr>
          <w:rFonts w:ascii="Arial" w:eastAsia="Arial" w:hAnsi="Arial" w:cs="Arial"/>
        </w:rPr>
      </w:pPr>
      <w:r w:rsidRPr="00FB23D7">
        <w:rPr>
          <w:rFonts w:ascii="Arial" w:eastAsia="Arial" w:hAnsi="Arial" w:cs="Arial"/>
        </w:rPr>
        <w:t>Co-</w:t>
      </w:r>
      <w:proofErr w:type="spellStart"/>
      <w:r w:rsidRPr="00FB23D7">
        <w:rPr>
          <w:rFonts w:ascii="Arial" w:eastAsia="Arial" w:hAnsi="Arial" w:cs="Arial"/>
        </w:rPr>
        <w:t>organise</w:t>
      </w:r>
      <w:proofErr w:type="spellEnd"/>
      <w:r w:rsidRPr="00FB23D7">
        <w:rPr>
          <w:rFonts w:ascii="Arial" w:eastAsia="Arial" w:hAnsi="Arial" w:cs="Arial"/>
        </w:rPr>
        <w:t xml:space="preserve"> minimum once a year a community meeting to discuss the project impact on the communities, keep records and follow-up the issues raised during this </w:t>
      </w:r>
      <w:proofErr w:type="gramStart"/>
      <w:r w:rsidRPr="00FB23D7">
        <w:rPr>
          <w:rFonts w:ascii="Arial" w:eastAsia="Arial" w:hAnsi="Arial" w:cs="Arial"/>
        </w:rPr>
        <w:t>meeting;</w:t>
      </w:r>
      <w:proofErr w:type="gramEnd"/>
    </w:p>
    <w:p w14:paraId="2F43F5AB" w14:textId="398B4C27" w:rsidR="00FB23D7" w:rsidRPr="00FB23D7" w:rsidRDefault="00FB23D7" w:rsidP="00FB23D7">
      <w:pPr>
        <w:numPr>
          <w:ilvl w:val="0"/>
          <w:numId w:val="2"/>
        </w:numPr>
        <w:spacing w:after="0" w:line="240" w:lineRule="auto"/>
        <w:jc w:val="both"/>
        <w:textAlignment w:val="baseline"/>
        <w:rPr>
          <w:rFonts w:ascii="Arial" w:eastAsia="Arial" w:hAnsi="Arial" w:cs="Arial"/>
        </w:rPr>
      </w:pPr>
      <w:r w:rsidRPr="00FB23D7">
        <w:rPr>
          <w:rFonts w:ascii="Arial" w:eastAsia="Arial" w:hAnsi="Arial" w:cs="Arial"/>
        </w:rPr>
        <w:t xml:space="preserve">Strive for gender balance, create awareness of the issue and actively encourage women participation in their </w:t>
      </w:r>
      <w:proofErr w:type="gramStart"/>
      <w:r w:rsidRPr="00FB23D7">
        <w:rPr>
          <w:rFonts w:ascii="Arial" w:eastAsia="Arial" w:hAnsi="Arial" w:cs="Arial"/>
        </w:rPr>
        <w:t>activities;</w:t>
      </w:r>
      <w:proofErr w:type="gramEnd"/>
    </w:p>
    <w:p w14:paraId="5D346A2D" w14:textId="73566AE6" w:rsidR="00FB23D7" w:rsidRPr="00FB23D7" w:rsidRDefault="00FB23D7" w:rsidP="00FB23D7">
      <w:pPr>
        <w:numPr>
          <w:ilvl w:val="0"/>
          <w:numId w:val="2"/>
        </w:numPr>
        <w:spacing w:after="0" w:line="240" w:lineRule="auto"/>
        <w:jc w:val="both"/>
        <w:textAlignment w:val="baseline"/>
        <w:rPr>
          <w:rFonts w:ascii="Arial" w:eastAsia="Arial" w:hAnsi="Arial" w:cs="Arial"/>
        </w:rPr>
      </w:pPr>
      <w:r w:rsidRPr="00FB23D7">
        <w:rPr>
          <w:rFonts w:ascii="Arial" w:eastAsia="Arial" w:hAnsi="Arial" w:cs="Arial"/>
        </w:rPr>
        <w:t xml:space="preserve">Coinvest the generated carbon investments in consensus with the </w:t>
      </w:r>
      <w:r w:rsidR="00B560F6">
        <w:rPr>
          <w:rFonts w:ascii="Arial" w:eastAsia="Arial" w:hAnsi="Arial" w:cs="Arial"/>
        </w:rPr>
        <w:t>plan vivo committees</w:t>
      </w:r>
      <w:r w:rsidRPr="00FB23D7">
        <w:rPr>
          <w:rFonts w:ascii="Arial" w:eastAsia="Arial" w:hAnsi="Arial" w:cs="Arial"/>
        </w:rPr>
        <w:t xml:space="preserve"> and the wider community of the villages, with the level of investment as specified </w:t>
      </w:r>
      <w:proofErr w:type="gramStart"/>
      <w:r w:rsidRPr="00FB23D7">
        <w:rPr>
          <w:rFonts w:ascii="Arial" w:eastAsia="Arial" w:hAnsi="Arial" w:cs="Arial"/>
        </w:rPr>
        <w:t>below;</w:t>
      </w:r>
      <w:proofErr w:type="gramEnd"/>
      <w:r w:rsidRPr="00FB23D7">
        <w:rPr>
          <w:rFonts w:ascii="Arial" w:eastAsia="Arial" w:hAnsi="Arial" w:cs="Arial"/>
        </w:rPr>
        <w:t> </w:t>
      </w:r>
    </w:p>
    <w:p w14:paraId="3EDA1E02" w14:textId="77777777" w:rsidR="00FB23D7" w:rsidRPr="00FB23D7" w:rsidRDefault="00FB23D7" w:rsidP="00FB23D7">
      <w:pPr>
        <w:numPr>
          <w:ilvl w:val="0"/>
          <w:numId w:val="2"/>
        </w:numPr>
        <w:spacing w:after="0" w:line="240" w:lineRule="auto"/>
        <w:jc w:val="both"/>
        <w:textAlignment w:val="baseline"/>
        <w:rPr>
          <w:rFonts w:ascii="Arial" w:eastAsia="Arial" w:hAnsi="Arial" w:cs="Arial"/>
        </w:rPr>
      </w:pPr>
      <w:r w:rsidRPr="00FB23D7">
        <w:rPr>
          <w:rFonts w:ascii="Arial" w:eastAsia="Arial" w:hAnsi="Arial" w:cs="Arial"/>
        </w:rPr>
        <w:t xml:space="preserve">Provide information, </w:t>
      </w:r>
      <w:proofErr w:type="gramStart"/>
      <w:r w:rsidRPr="00FB23D7">
        <w:rPr>
          <w:rFonts w:ascii="Arial" w:eastAsia="Arial" w:hAnsi="Arial" w:cs="Arial"/>
        </w:rPr>
        <w:t>cooperation</w:t>
      </w:r>
      <w:proofErr w:type="gramEnd"/>
      <w:r w:rsidRPr="00FB23D7">
        <w:rPr>
          <w:rFonts w:ascii="Arial" w:eastAsia="Arial" w:hAnsi="Arial" w:cs="Arial"/>
        </w:rPr>
        <w:t xml:space="preserve"> and support to all partners in order to create reports required by Plan Vivo Foundation</w:t>
      </w:r>
    </w:p>
    <w:p w14:paraId="50BE0E83" w14:textId="77777777" w:rsidR="00FB23D7" w:rsidRPr="00FB23D7" w:rsidRDefault="00FB23D7" w:rsidP="00FB23D7">
      <w:pPr>
        <w:numPr>
          <w:ilvl w:val="0"/>
          <w:numId w:val="3"/>
        </w:numPr>
        <w:spacing w:after="0" w:line="240" w:lineRule="auto"/>
        <w:jc w:val="both"/>
        <w:textAlignment w:val="baseline"/>
        <w:rPr>
          <w:rFonts w:ascii="Arial" w:eastAsia="Arial" w:hAnsi="Arial" w:cs="Arial"/>
        </w:rPr>
      </w:pPr>
      <w:r w:rsidRPr="00FB23D7">
        <w:rPr>
          <w:rFonts w:ascii="Arial" w:eastAsia="Arial" w:hAnsi="Arial" w:cs="Arial"/>
        </w:rPr>
        <w:t>Draft and develop all certification documents (PIN, PDD etc.)</w:t>
      </w:r>
    </w:p>
    <w:p w14:paraId="263FA4FD" w14:textId="2FF5550D" w:rsidR="00FB23D7" w:rsidRPr="00FB23D7" w:rsidRDefault="00FB23D7" w:rsidP="00FB23D7">
      <w:pPr>
        <w:numPr>
          <w:ilvl w:val="0"/>
          <w:numId w:val="3"/>
        </w:numPr>
        <w:spacing w:after="0" w:line="240" w:lineRule="auto"/>
        <w:jc w:val="both"/>
        <w:textAlignment w:val="baseline"/>
        <w:rPr>
          <w:rFonts w:ascii="Arial" w:eastAsia="Arial" w:hAnsi="Arial" w:cs="Arial"/>
        </w:rPr>
      </w:pPr>
      <w:r w:rsidRPr="00FB23D7">
        <w:rPr>
          <w:rFonts w:ascii="Arial" w:eastAsia="Arial" w:hAnsi="Arial" w:cs="Arial"/>
        </w:rPr>
        <w:t>Organize Project Validation </w:t>
      </w:r>
    </w:p>
    <w:p w14:paraId="72A938E0" w14:textId="58FDEF5A" w:rsidR="00FB23D7" w:rsidRPr="00FB23D7" w:rsidRDefault="00FB23D7" w:rsidP="00FB23D7">
      <w:pPr>
        <w:numPr>
          <w:ilvl w:val="0"/>
          <w:numId w:val="3"/>
        </w:numPr>
        <w:spacing w:after="0" w:line="240" w:lineRule="auto"/>
        <w:jc w:val="both"/>
        <w:textAlignment w:val="baseline"/>
        <w:rPr>
          <w:rFonts w:ascii="Arial" w:eastAsia="Arial" w:hAnsi="Arial" w:cs="Arial"/>
        </w:rPr>
      </w:pPr>
      <w:r w:rsidRPr="00FB23D7">
        <w:rPr>
          <w:rFonts w:ascii="Arial" w:eastAsia="Arial" w:hAnsi="Arial" w:cs="Arial"/>
        </w:rPr>
        <w:t xml:space="preserve">Organize </w:t>
      </w:r>
      <w:r>
        <w:rPr>
          <w:rFonts w:ascii="Arial" w:eastAsia="Arial" w:hAnsi="Arial" w:cs="Arial"/>
        </w:rPr>
        <w:t xml:space="preserve">Project </w:t>
      </w:r>
      <w:r w:rsidRPr="00FB23D7">
        <w:rPr>
          <w:rFonts w:ascii="Arial" w:eastAsia="Arial" w:hAnsi="Arial" w:cs="Arial"/>
        </w:rPr>
        <w:t>Registration</w:t>
      </w:r>
    </w:p>
    <w:p w14:paraId="60F7E7B4" w14:textId="77777777" w:rsidR="00FB23D7" w:rsidRPr="00FB23D7" w:rsidRDefault="00FB23D7" w:rsidP="00FB23D7">
      <w:pPr>
        <w:numPr>
          <w:ilvl w:val="0"/>
          <w:numId w:val="3"/>
        </w:numPr>
        <w:spacing w:after="0" w:line="240" w:lineRule="auto"/>
        <w:jc w:val="both"/>
        <w:textAlignment w:val="baseline"/>
        <w:rPr>
          <w:rFonts w:ascii="Arial" w:eastAsia="Arial" w:hAnsi="Arial" w:cs="Arial"/>
        </w:rPr>
      </w:pPr>
      <w:r w:rsidRPr="00FB23D7">
        <w:rPr>
          <w:rFonts w:ascii="Arial" w:eastAsia="Arial" w:hAnsi="Arial" w:cs="Arial"/>
        </w:rPr>
        <w:t xml:space="preserve">Organize monitoring, quality management, annual reporting and </w:t>
      </w:r>
      <w:proofErr w:type="gramStart"/>
      <w:r w:rsidRPr="00FB23D7">
        <w:rPr>
          <w:rFonts w:ascii="Arial" w:eastAsia="Arial" w:hAnsi="Arial" w:cs="Arial"/>
        </w:rPr>
        <w:t>verification</w:t>
      </w:r>
      <w:proofErr w:type="gramEnd"/>
      <w:r w:rsidRPr="00FB23D7">
        <w:rPr>
          <w:rFonts w:ascii="Arial" w:eastAsia="Arial" w:hAnsi="Arial" w:cs="Arial"/>
        </w:rPr>
        <w:t> </w:t>
      </w:r>
    </w:p>
    <w:p w14:paraId="6879F73D" w14:textId="109E9638" w:rsidR="00FB23D7" w:rsidRPr="00FB23D7" w:rsidRDefault="00FB23D7" w:rsidP="00FB23D7">
      <w:pPr>
        <w:numPr>
          <w:ilvl w:val="0"/>
          <w:numId w:val="3"/>
        </w:numPr>
        <w:spacing w:line="240" w:lineRule="auto"/>
        <w:jc w:val="both"/>
        <w:textAlignment w:val="baseline"/>
        <w:rPr>
          <w:rFonts w:ascii="Arial" w:eastAsia="Arial" w:hAnsi="Arial" w:cs="Arial"/>
        </w:rPr>
      </w:pPr>
      <w:r w:rsidRPr="00FB23D7">
        <w:rPr>
          <w:rFonts w:ascii="Arial" w:eastAsia="Arial" w:hAnsi="Arial" w:cs="Arial"/>
        </w:rPr>
        <w:t xml:space="preserve">Organize the sales of Plan Vivo certificates and the distribution of the shared </w:t>
      </w:r>
      <w:proofErr w:type="gramStart"/>
      <w:r w:rsidRPr="00FB23D7">
        <w:rPr>
          <w:rFonts w:ascii="Arial" w:eastAsia="Arial" w:hAnsi="Arial" w:cs="Arial"/>
        </w:rPr>
        <w:t>benefits</w:t>
      </w:r>
      <w:proofErr w:type="gramEnd"/>
    </w:p>
    <w:p w14:paraId="0701EE31" w14:textId="77777777" w:rsidR="00103380" w:rsidRDefault="00000000">
      <w:pPr>
        <w:jc w:val="both"/>
        <w:rPr>
          <w:rFonts w:ascii="Arial" w:eastAsia="Arial" w:hAnsi="Arial" w:cs="Arial"/>
        </w:rPr>
      </w:pPr>
      <w:r>
        <w:rPr>
          <w:rFonts w:ascii="Arial" w:eastAsia="Arial" w:hAnsi="Arial" w:cs="Arial"/>
        </w:rPr>
        <w:t xml:space="preserve">The project participants have the role and responsibility to support the project towards obtaining its targets as described in Annex A, and that to the best of their ability. </w:t>
      </w:r>
    </w:p>
    <w:p w14:paraId="701B8924" w14:textId="77777777" w:rsidR="00103380" w:rsidRDefault="00000000">
      <w:pPr>
        <w:jc w:val="both"/>
        <w:rPr>
          <w:rFonts w:ascii="Arial" w:eastAsia="Arial" w:hAnsi="Arial" w:cs="Arial"/>
        </w:rPr>
      </w:pPr>
      <w:r>
        <w:rPr>
          <w:rFonts w:ascii="Arial" w:eastAsia="Arial" w:hAnsi="Arial" w:cs="Arial"/>
        </w:rPr>
        <w:t xml:space="preserve">The project participants are not able to generate any other type of carbon credits or be involved in other programs that deliver the same benefits with other parties or standards. </w:t>
      </w:r>
    </w:p>
    <w:p w14:paraId="6B6924E2" w14:textId="77777777" w:rsidR="00103380" w:rsidRDefault="00103380">
      <w:pPr>
        <w:jc w:val="both"/>
        <w:rPr>
          <w:rFonts w:ascii="Arial" w:eastAsia="Arial" w:hAnsi="Arial" w:cs="Arial"/>
        </w:rPr>
      </w:pPr>
    </w:p>
    <w:p w14:paraId="3BB8E737" w14:textId="77777777" w:rsidR="00103380" w:rsidRDefault="00000000">
      <w:pPr>
        <w:pStyle w:val="Kop3"/>
        <w:rPr>
          <w:rFonts w:ascii="Arial" w:eastAsia="Arial" w:hAnsi="Arial" w:cs="Arial"/>
          <w:sz w:val="21"/>
          <w:szCs w:val="21"/>
        </w:rPr>
      </w:pPr>
      <w:r>
        <w:rPr>
          <w:rFonts w:ascii="Arial" w:eastAsia="Arial" w:hAnsi="Arial" w:cs="Arial"/>
          <w:sz w:val="21"/>
          <w:szCs w:val="21"/>
        </w:rPr>
        <w:t>3.</w:t>
      </w:r>
      <w:r>
        <w:rPr>
          <w:rFonts w:ascii="Arial" w:eastAsia="Arial" w:hAnsi="Arial" w:cs="Arial"/>
          <w:sz w:val="21"/>
          <w:szCs w:val="21"/>
        </w:rPr>
        <w:tab/>
        <w:t>Monitoring and payment system</w:t>
      </w:r>
    </w:p>
    <w:p w14:paraId="3F8AFF39" w14:textId="77777777" w:rsidR="00103380" w:rsidRDefault="00103380">
      <w:pPr>
        <w:jc w:val="both"/>
        <w:rPr>
          <w:rFonts w:ascii="Arial" w:eastAsia="Arial" w:hAnsi="Arial" w:cs="Arial"/>
        </w:rPr>
      </w:pPr>
    </w:p>
    <w:p w14:paraId="526E0A2B" w14:textId="67895BCC" w:rsidR="00103380" w:rsidRDefault="00000000">
      <w:pPr>
        <w:jc w:val="both"/>
        <w:rPr>
          <w:rFonts w:ascii="Arial" w:eastAsia="Arial" w:hAnsi="Arial" w:cs="Arial"/>
        </w:rPr>
      </w:pPr>
      <w:r>
        <w:rPr>
          <w:rFonts w:ascii="Arial" w:eastAsia="Arial" w:hAnsi="Arial" w:cs="Arial"/>
        </w:rPr>
        <w:t>3.1</w:t>
      </w:r>
      <w:r>
        <w:rPr>
          <w:rFonts w:ascii="Arial" w:eastAsia="Arial" w:hAnsi="Arial" w:cs="Arial"/>
        </w:rPr>
        <w:tab/>
        <w:t xml:space="preserve">Monitoring. </w:t>
      </w:r>
      <w:r w:rsidR="00FB23D7">
        <w:rPr>
          <w:rFonts w:ascii="Arial" w:eastAsia="Arial" w:hAnsi="Arial" w:cs="Arial"/>
        </w:rPr>
        <w:t>M</w:t>
      </w:r>
      <w:r>
        <w:rPr>
          <w:rFonts w:ascii="Arial" w:eastAsia="Arial" w:hAnsi="Arial" w:cs="Arial"/>
        </w:rPr>
        <w:t xml:space="preserve">onitoring activities, annual activity-based indicators and methods are described in </w:t>
      </w:r>
      <w:hyperlink w:anchor="bookmark=id.1fob9te">
        <w:r>
          <w:rPr>
            <w:rFonts w:ascii="Arial" w:eastAsia="Arial" w:hAnsi="Arial" w:cs="Arial"/>
          </w:rPr>
          <w:t>Annex</w:t>
        </w:r>
      </w:hyperlink>
      <w:r>
        <w:rPr>
          <w:rFonts w:ascii="Arial" w:eastAsia="Arial" w:hAnsi="Arial" w:cs="Arial"/>
        </w:rPr>
        <w:t xml:space="preserve"> A. A simple set of monitoring indicators will be used</w:t>
      </w:r>
      <w:r w:rsidR="00007454">
        <w:rPr>
          <w:rFonts w:ascii="Arial" w:eastAsia="Arial" w:hAnsi="Arial" w:cs="Arial"/>
        </w:rPr>
        <w:t>,</w:t>
      </w:r>
      <w:r>
        <w:rPr>
          <w:rFonts w:ascii="Arial" w:eastAsia="Arial" w:hAnsi="Arial" w:cs="Arial"/>
        </w:rPr>
        <w:t xml:space="preserve"> and monitoring observations will concentrate on three main aspects: </w:t>
      </w:r>
    </w:p>
    <w:p w14:paraId="6288F301" w14:textId="77777777" w:rsidR="00103380" w:rsidRDefault="00000000">
      <w:pPr>
        <w:numPr>
          <w:ilvl w:val="0"/>
          <w:numId w:val="1"/>
        </w:numPr>
        <w:spacing w:after="60"/>
        <w:ind w:left="714" w:hanging="357"/>
        <w:jc w:val="both"/>
        <w:rPr>
          <w:rFonts w:ascii="Arial" w:eastAsia="Arial" w:hAnsi="Arial" w:cs="Arial"/>
        </w:rPr>
      </w:pPr>
      <w:r>
        <w:rPr>
          <w:rFonts w:ascii="Arial" w:eastAsia="Arial" w:hAnsi="Arial" w:cs="Arial"/>
        </w:rPr>
        <w:t>Ecosystem health</w:t>
      </w:r>
    </w:p>
    <w:p w14:paraId="3ADF4FF8" w14:textId="77777777" w:rsidR="00103380" w:rsidRDefault="00000000">
      <w:pPr>
        <w:numPr>
          <w:ilvl w:val="0"/>
          <w:numId w:val="1"/>
        </w:numPr>
        <w:spacing w:after="60"/>
        <w:ind w:left="714" w:hanging="357"/>
        <w:jc w:val="both"/>
        <w:rPr>
          <w:rFonts w:ascii="Arial" w:eastAsia="Arial" w:hAnsi="Arial" w:cs="Arial"/>
        </w:rPr>
      </w:pPr>
      <w:r>
        <w:rPr>
          <w:rFonts w:ascii="Arial" w:eastAsia="Arial" w:hAnsi="Arial" w:cs="Arial"/>
        </w:rPr>
        <w:t xml:space="preserve">Carbon sequestration </w:t>
      </w:r>
    </w:p>
    <w:p w14:paraId="240BB86F" w14:textId="77777777" w:rsidR="00103380" w:rsidRDefault="00000000">
      <w:pPr>
        <w:numPr>
          <w:ilvl w:val="0"/>
          <w:numId w:val="1"/>
        </w:numPr>
        <w:spacing w:after="60"/>
        <w:ind w:left="714" w:hanging="357"/>
        <w:jc w:val="both"/>
        <w:rPr>
          <w:rFonts w:ascii="Arial" w:eastAsia="Arial" w:hAnsi="Arial" w:cs="Arial"/>
        </w:rPr>
      </w:pPr>
      <w:r>
        <w:rPr>
          <w:rFonts w:ascii="Arial" w:eastAsia="Arial" w:hAnsi="Arial" w:cs="Arial"/>
        </w:rPr>
        <w:t>Livelihood</w:t>
      </w:r>
    </w:p>
    <w:p w14:paraId="70AF3DE8" w14:textId="0EB31122" w:rsidR="00103380" w:rsidRDefault="004D78CF">
      <w:pPr>
        <w:jc w:val="both"/>
        <w:rPr>
          <w:rFonts w:ascii="Arial" w:eastAsia="Arial" w:hAnsi="Arial" w:cs="Arial"/>
        </w:rPr>
      </w:pPr>
      <w:r>
        <w:rPr>
          <w:rFonts w:ascii="Arial" w:eastAsia="Arial" w:hAnsi="Arial" w:cs="Arial"/>
        </w:rPr>
        <w:t xml:space="preserve">The </w:t>
      </w:r>
      <w:r w:rsidR="00245C89">
        <w:rPr>
          <w:rFonts w:ascii="Arial" w:eastAsia="Arial" w:hAnsi="Arial" w:cs="Arial"/>
        </w:rPr>
        <w:t xml:space="preserve">annual </w:t>
      </w:r>
      <w:r>
        <w:rPr>
          <w:rFonts w:ascii="Arial" w:eastAsia="Arial" w:hAnsi="Arial" w:cs="Arial"/>
        </w:rPr>
        <w:t xml:space="preserve">progress monitoring </w:t>
      </w:r>
      <w:r w:rsidR="00245C89">
        <w:rPr>
          <w:rFonts w:ascii="Arial" w:eastAsia="Arial" w:hAnsi="Arial" w:cs="Arial"/>
        </w:rPr>
        <w:t xml:space="preserve">and </w:t>
      </w:r>
      <w:r>
        <w:rPr>
          <w:rFonts w:ascii="Arial" w:eastAsia="Arial" w:hAnsi="Arial" w:cs="Arial"/>
        </w:rPr>
        <w:t xml:space="preserve">the </w:t>
      </w:r>
      <w:proofErr w:type="gramStart"/>
      <w:r w:rsidR="00245C89">
        <w:rPr>
          <w:rFonts w:ascii="Arial" w:eastAsia="Arial" w:hAnsi="Arial" w:cs="Arial"/>
        </w:rPr>
        <w:t>milestone</w:t>
      </w:r>
      <w:r>
        <w:rPr>
          <w:rFonts w:ascii="Arial" w:eastAsia="Arial" w:hAnsi="Arial" w:cs="Arial"/>
        </w:rPr>
        <w:t xml:space="preserve"> based</w:t>
      </w:r>
      <w:proofErr w:type="gramEnd"/>
      <w:r w:rsidR="00245C89">
        <w:rPr>
          <w:rFonts w:ascii="Arial" w:eastAsia="Arial" w:hAnsi="Arial" w:cs="Arial"/>
        </w:rPr>
        <w:t xml:space="preserve"> indicators </w:t>
      </w:r>
      <w:r>
        <w:rPr>
          <w:rFonts w:ascii="Arial" w:eastAsia="Arial" w:hAnsi="Arial" w:cs="Arial"/>
        </w:rPr>
        <w:t>are set forth in two schemes in Annex A</w:t>
      </w:r>
      <w:r w:rsidR="00934473">
        <w:rPr>
          <w:rFonts w:ascii="Arial" w:eastAsia="Arial" w:hAnsi="Arial" w:cs="Arial"/>
        </w:rPr>
        <w:t xml:space="preserve"> &amp; B</w:t>
      </w:r>
      <w:r>
        <w:rPr>
          <w:rFonts w:ascii="Arial" w:eastAsia="Arial" w:hAnsi="Arial" w:cs="Arial"/>
        </w:rPr>
        <w:t>. The system shows the monitoring indicators, performance targets and thresholds</w:t>
      </w:r>
      <w:r w:rsidR="00245C89">
        <w:rPr>
          <w:rFonts w:ascii="Arial" w:eastAsia="Arial" w:hAnsi="Arial" w:cs="Arial"/>
        </w:rPr>
        <w:t xml:space="preserve">. </w:t>
      </w:r>
    </w:p>
    <w:p w14:paraId="0DE6E758" w14:textId="019A3250" w:rsidR="00103380" w:rsidRDefault="00000000">
      <w:pPr>
        <w:jc w:val="both"/>
        <w:rPr>
          <w:rFonts w:ascii="Arial" w:eastAsia="Arial" w:hAnsi="Arial" w:cs="Arial"/>
        </w:rPr>
      </w:pPr>
      <w:r>
        <w:rPr>
          <w:rFonts w:ascii="Arial" w:eastAsia="Arial" w:hAnsi="Arial" w:cs="Arial"/>
        </w:rPr>
        <w:lastRenderedPageBreak/>
        <w:t>3.2</w:t>
      </w:r>
      <w:r>
        <w:rPr>
          <w:rFonts w:ascii="Arial" w:eastAsia="Arial" w:hAnsi="Arial" w:cs="Arial"/>
        </w:rPr>
        <w:tab/>
        <w:t xml:space="preserve">Payments. </w:t>
      </w:r>
      <w:r w:rsidR="00FB23D7">
        <w:rPr>
          <w:rFonts w:ascii="Arial" w:eastAsia="Arial" w:hAnsi="Arial" w:cs="Arial"/>
        </w:rPr>
        <w:t xml:space="preserve">Annual payments </w:t>
      </w:r>
      <w:r>
        <w:rPr>
          <w:rFonts w:ascii="Arial" w:eastAsia="Arial" w:hAnsi="Arial" w:cs="Arial"/>
        </w:rPr>
        <w:t xml:space="preserve">will be linked to monitoring results in relation to the targets and thresholds described in Annex </w:t>
      </w:r>
      <w:r w:rsidR="00934473">
        <w:rPr>
          <w:rFonts w:ascii="Arial" w:eastAsia="Arial" w:hAnsi="Arial" w:cs="Arial"/>
        </w:rPr>
        <w:t>B</w:t>
      </w:r>
      <w:r>
        <w:rPr>
          <w:rFonts w:ascii="Arial" w:eastAsia="Arial" w:hAnsi="Arial" w:cs="Arial"/>
        </w:rPr>
        <w:t>. P</w:t>
      </w:r>
      <w:r w:rsidR="00FB23D7">
        <w:rPr>
          <w:rFonts w:ascii="Arial" w:eastAsia="Arial" w:hAnsi="Arial" w:cs="Arial"/>
        </w:rPr>
        <w:t>ayments</w:t>
      </w:r>
      <w:r>
        <w:rPr>
          <w:rFonts w:ascii="Arial" w:eastAsia="Arial" w:hAnsi="Arial" w:cs="Arial"/>
        </w:rPr>
        <w:t xml:space="preserve"> are directly dependent on sales; this means that in case that there are no sales of carbon credits, there will be no payments. P</w:t>
      </w:r>
      <w:r w:rsidR="00FB23D7">
        <w:rPr>
          <w:rFonts w:ascii="Arial" w:eastAsia="Arial" w:hAnsi="Arial" w:cs="Arial"/>
        </w:rPr>
        <w:t>ayments</w:t>
      </w:r>
      <w:r>
        <w:rPr>
          <w:rFonts w:ascii="Arial" w:eastAsia="Arial" w:hAnsi="Arial" w:cs="Arial"/>
        </w:rPr>
        <w:t xml:space="preserve"> will only be made if responsibilities and, where applicable, corrective actions </w:t>
      </w:r>
      <w:r w:rsidR="005304FB">
        <w:rPr>
          <w:rFonts w:ascii="Arial" w:eastAsia="Arial" w:hAnsi="Arial" w:cs="Arial"/>
        </w:rPr>
        <w:t xml:space="preserve">(see </w:t>
      </w:r>
      <w:r w:rsidR="00DB7B46" w:rsidRPr="00D230AF">
        <w:rPr>
          <w:rFonts w:ascii="Arial" w:eastAsia="Arial" w:hAnsi="Arial" w:cs="Arial"/>
        </w:rPr>
        <w:t>performance</w:t>
      </w:r>
      <w:r w:rsidR="005304FB">
        <w:rPr>
          <w:rFonts w:ascii="Arial" w:eastAsia="Arial" w:hAnsi="Arial" w:cs="Arial"/>
        </w:rPr>
        <w:t xml:space="preserve"> targets in Annex A) </w:t>
      </w:r>
      <w:r>
        <w:rPr>
          <w:rFonts w:ascii="Arial" w:eastAsia="Arial" w:hAnsi="Arial" w:cs="Arial"/>
        </w:rPr>
        <w:t>are carried out by the partie</w:t>
      </w:r>
      <w:r w:rsidR="00FB23D7">
        <w:rPr>
          <w:rFonts w:ascii="Arial" w:eastAsia="Arial" w:hAnsi="Arial" w:cs="Arial"/>
        </w:rPr>
        <w:t>s</w:t>
      </w:r>
      <w:r>
        <w:rPr>
          <w:rFonts w:ascii="Arial" w:eastAsia="Arial" w:hAnsi="Arial" w:cs="Arial"/>
        </w:rPr>
        <w:t xml:space="preserve">. </w:t>
      </w:r>
    </w:p>
    <w:p w14:paraId="7B05EB9E" w14:textId="042EF212" w:rsidR="00245C89" w:rsidRPr="00DB7B46" w:rsidRDefault="00245C89">
      <w:pPr>
        <w:jc w:val="both"/>
        <w:rPr>
          <w:rFonts w:ascii="Arial" w:eastAsia="Arial" w:hAnsi="Arial" w:cs="Arial"/>
        </w:rPr>
      </w:pPr>
      <w:r>
        <w:rPr>
          <w:rFonts w:ascii="Arial" w:eastAsia="Arial" w:hAnsi="Arial" w:cs="Arial"/>
        </w:rPr>
        <w:t xml:space="preserve">In addition, the </w:t>
      </w:r>
      <w:proofErr w:type="spellStart"/>
      <w:r>
        <w:rPr>
          <w:rFonts w:ascii="Arial" w:eastAsia="Arial" w:hAnsi="Arial" w:cs="Arial"/>
        </w:rPr>
        <w:t>milestonebased</w:t>
      </w:r>
      <w:proofErr w:type="spellEnd"/>
      <w:r>
        <w:rPr>
          <w:rFonts w:ascii="Arial" w:eastAsia="Arial" w:hAnsi="Arial" w:cs="Arial"/>
        </w:rPr>
        <w:t xml:space="preserve"> payment system is set forth in Annex </w:t>
      </w:r>
      <w:r w:rsidR="00934473">
        <w:rPr>
          <w:rFonts w:ascii="Arial" w:eastAsia="Arial" w:hAnsi="Arial" w:cs="Arial"/>
        </w:rPr>
        <w:t>B</w:t>
      </w:r>
      <w:r w:rsidR="00DB7B46">
        <w:rPr>
          <w:rFonts w:ascii="Arial" w:eastAsia="Arial" w:hAnsi="Arial" w:cs="Arial"/>
        </w:rPr>
        <w:t xml:space="preserve">. </w:t>
      </w:r>
      <w:r w:rsidR="00DB7B46" w:rsidRPr="00D230AF">
        <w:rPr>
          <w:rFonts w:ascii="Arial" w:eastAsia="Arial" w:hAnsi="Arial" w:cs="Arial"/>
        </w:rPr>
        <w:t>This system outlines the monitoring indicators, evaluation methods, and how they link to project payments.</w:t>
      </w:r>
      <w:r w:rsidRPr="00D230AF">
        <w:rPr>
          <w:rFonts w:ascii="Arial" w:eastAsia="Arial" w:hAnsi="Arial" w:cs="Arial"/>
        </w:rPr>
        <w:t xml:space="preserve"> </w:t>
      </w:r>
    </w:p>
    <w:p w14:paraId="6E45CA65" w14:textId="43A991B8" w:rsidR="00103380" w:rsidRDefault="00000000">
      <w:pPr>
        <w:rPr>
          <w:rFonts w:ascii="Arial" w:eastAsia="Arial" w:hAnsi="Arial" w:cs="Arial"/>
        </w:rPr>
      </w:pPr>
      <w:r>
        <w:rPr>
          <w:rFonts w:ascii="Arial" w:eastAsia="Arial" w:hAnsi="Arial" w:cs="Arial"/>
        </w:rPr>
        <w:t>3.3</w:t>
      </w:r>
      <w:r>
        <w:rPr>
          <w:rFonts w:ascii="Arial" w:eastAsia="Arial" w:hAnsi="Arial" w:cs="Arial"/>
        </w:rPr>
        <w:tab/>
        <w:t>P</w:t>
      </w:r>
      <w:r w:rsidR="00FB23D7">
        <w:rPr>
          <w:rFonts w:ascii="Arial" w:eastAsia="Arial" w:hAnsi="Arial" w:cs="Arial"/>
        </w:rPr>
        <w:t>lan Vivo</w:t>
      </w:r>
      <w:r>
        <w:rPr>
          <w:rFonts w:ascii="Arial" w:eastAsia="Arial" w:hAnsi="Arial" w:cs="Arial"/>
        </w:rPr>
        <w:t xml:space="preserve"> buffer. There is a deduction of the risk buffer </w:t>
      </w:r>
      <w:r w:rsidR="00D230AF">
        <w:rPr>
          <w:rFonts w:ascii="Arial" w:eastAsia="Arial" w:hAnsi="Arial" w:cs="Arial"/>
        </w:rPr>
        <w:t>(</w:t>
      </w:r>
      <w:r w:rsidR="006D2EF8">
        <w:rPr>
          <w:rFonts w:ascii="Arial" w:eastAsia="Arial" w:hAnsi="Arial" w:cs="Arial"/>
        </w:rPr>
        <w:t>20% of the total carbon removal</w:t>
      </w:r>
      <w:r>
        <w:rPr>
          <w:rFonts w:ascii="Arial" w:eastAsia="Arial" w:hAnsi="Arial" w:cs="Arial"/>
        </w:rPr>
        <w:t>), which is pooled by Plan Vivo and therefore not available for participants to claim. There is also a 10% Achievement Reserve that becomes available only after verification every five years.</w:t>
      </w:r>
    </w:p>
    <w:p w14:paraId="06728413" w14:textId="77777777" w:rsidR="00103380" w:rsidRDefault="00103380">
      <w:pPr>
        <w:rPr>
          <w:rFonts w:ascii="Arial" w:eastAsia="Arial" w:hAnsi="Arial" w:cs="Arial"/>
        </w:rPr>
      </w:pPr>
    </w:p>
    <w:p w14:paraId="72417848" w14:textId="77777777" w:rsidR="00103380" w:rsidRDefault="00000000">
      <w:pPr>
        <w:pStyle w:val="Kop3"/>
        <w:rPr>
          <w:rFonts w:ascii="Arial" w:eastAsia="Arial" w:hAnsi="Arial" w:cs="Arial"/>
          <w:sz w:val="21"/>
          <w:szCs w:val="21"/>
        </w:rPr>
      </w:pPr>
      <w:r>
        <w:rPr>
          <w:rFonts w:ascii="Arial" w:eastAsia="Arial" w:hAnsi="Arial" w:cs="Arial"/>
          <w:sz w:val="21"/>
          <w:szCs w:val="21"/>
        </w:rPr>
        <w:t>4.</w:t>
      </w:r>
      <w:r>
        <w:rPr>
          <w:rFonts w:ascii="Arial" w:eastAsia="Arial" w:hAnsi="Arial" w:cs="Arial"/>
          <w:sz w:val="21"/>
          <w:szCs w:val="21"/>
        </w:rPr>
        <w:tab/>
        <w:t>Use of Payments</w:t>
      </w:r>
    </w:p>
    <w:p w14:paraId="54B068E0" w14:textId="77777777" w:rsidR="00103380" w:rsidRDefault="00103380">
      <w:pPr>
        <w:jc w:val="both"/>
        <w:rPr>
          <w:rFonts w:ascii="Arial" w:eastAsia="Arial" w:hAnsi="Arial" w:cs="Arial"/>
          <w:b/>
        </w:rPr>
      </w:pPr>
    </w:p>
    <w:p w14:paraId="0EB449D8" w14:textId="1D04303E" w:rsidR="00103380" w:rsidRDefault="00000000">
      <w:pPr>
        <w:jc w:val="both"/>
        <w:rPr>
          <w:rFonts w:ascii="Arial" w:eastAsia="Arial" w:hAnsi="Arial" w:cs="Arial"/>
        </w:rPr>
      </w:pPr>
      <w:r>
        <w:rPr>
          <w:rFonts w:ascii="Arial" w:eastAsia="Arial" w:hAnsi="Arial" w:cs="Arial"/>
        </w:rPr>
        <w:t>4.1</w:t>
      </w:r>
      <w:r>
        <w:rPr>
          <w:rFonts w:ascii="Arial" w:eastAsia="Arial" w:hAnsi="Arial" w:cs="Arial"/>
        </w:rPr>
        <w:tab/>
        <w:t>P</w:t>
      </w:r>
      <w:r w:rsidR="00FB23D7">
        <w:rPr>
          <w:rFonts w:ascii="Arial" w:eastAsia="Arial" w:hAnsi="Arial" w:cs="Arial"/>
        </w:rPr>
        <w:t>lan Vivo</w:t>
      </w:r>
      <w:r>
        <w:rPr>
          <w:rFonts w:ascii="Arial" w:eastAsia="Arial" w:hAnsi="Arial" w:cs="Arial"/>
        </w:rPr>
        <w:t xml:space="preserve"> investments under this </w:t>
      </w:r>
      <w:r w:rsidR="00FB23D7">
        <w:rPr>
          <w:rFonts w:ascii="Arial" w:eastAsia="Arial" w:hAnsi="Arial" w:cs="Arial"/>
        </w:rPr>
        <w:t>agreement</w:t>
      </w:r>
      <w:r>
        <w:rPr>
          <w:rFonts w:ascii="Arial" w:eastAsia="Arial" w:hAnsi="Arial" w:cs="Arial"/>
        </w:rPr>
        <w:t xml:space="preserve"> are made in consensus with the community and should be gender balanced and </w:t>
      </w:r>
      <w:proofErr w:type="gramStart"/>
      <w:r>
        <w:rPr>
          <w:rFonts w:ascii="Arial" w:eastAsia="Arial" w:hAnsi="Arial" w:cs="Arial"/>
        </w:rPr>
        <w:t>take into account</w:t>
      </w:r>
      <w:proofErr w:type="gramEnd"/>
      <w:r>
        <w:rPr>
          <w:rFonts w:ascii="Arial" w:eastAsia="Arial" w:hAnsi="Arial" w:cs="Arial"/>
        </w:rPr>
        <w:t xml:space="preserve"> the rights and needs of the </w:t>
      </w:r>
      <w:proofErr w:type="spellStart"/>
      <w:r>
        <w:rPr>
          <w:rFonts w:ascii="Arial" w:eastAsia="Arial" w:hAnsi="Arial" w:cs="Arial"/>
          <w:i/>
        </w:rPr>
        <w:t>peuples</w:t>
      </w:r>
      <w:proofErr w:type="spellEnd"/>
      <w:r>
        <w:rPr>
          <w:rFonts w:ascii="Arial" w:eastAsia="Arial" w:hAnsi="Arial" w:cs="Arial"/>
          <w:i/>
        </w:rPr>
        <w:t xml:space="preserve"> </w:t>
      </w:r>
      <w:proofErr w:type="spellStart"/>
      <w:r>
        <w:rPr>
          <w:rFonts w:ascii="Arial" w:eastAsia="Arial" w:hAnsi="Arial" w:cs="Arial"/>
          <w:i/>
        </w:rPr>
        <w:t>autochtones</w:t>
      </w:r>
      <w:proofErr w:type="spellEnd"/>
      <w:r>
        <w:rPr>
          <w:rFonts w:ascii="Arial" w:eastAsia="Arial" w:hAnsi="Arial" w:cs="Arial"/>
        </w:rPr>
        <w:t xml:space="preserve">. The balance based on Payment allocation as per article 4.3 of this </w:t>
      </w:r>
      <w:r w:rsidR="00FB23D7">
        <w:rPr>
          <w:rFonts w:ascii="Arial" w:eastAsia="Arial" w:hAnsi="Arial" w:cs="Arial"/>
        </w:rPr>
        <w:t>agreement</w:t>
      </w:r>
      <w:r>
        <w:rPr>
          <w:rFonts w:ascii="Arial" w:eastAsia="Arial" w:hAnsi="Arial" w:cs="Arial"/>
        </w:rPr>
        <w:t xml:space="preserve"> will be used to make </w:t>
      </w:r>
      <w:r w:rsidR="00FB23D7">
        <w:rPr>
          <w:rFonts w:ascii="Arial" w:eastAsia="Arial" w:hAnsi="Arial" w:cs="Arial"/>
        </w:rPr>
        <w:t xml:space="preserve">community </w:t>
      </w:r>
      <w:r>
        <w:rPr>
          <w:rFonts w:ascii="Arial" w:eastAsia="Arial" w:hAnsi="Arial" w:cs="Arial"/>
        </w:rPr>
        <w:t>investments if performance targets and thresholds are achieved (see Annex A).</w:t>
      </w:r>
    </w:p>
    <w:p w14:paraId="3581AF99" w14:textId="5F1FA46D" w:rsidR="00103380" w:rsidRDefault="00000000">
      <w:pPr>
        <w:jc w:val="both"/>
        <w:rPr>
          <w:rFonts w:ascii="Arial" w:eastAsia="Arial" w:hAnsi="Arial" w:cs="Arial"/>
        </w:rPr>
      </w:pPr>
      <w:r>
        <w:rPr>
          <w:rFonts w:ascii="Arial" w:eastAsia="Arial" w:hAnsi="Arial" w:cs="Arial"/>
        </w:rPr>
        <w:t>4.2</w:t>
      </w:r>
      <w:r>
        <w:rPr>
          <w:rFonts w:ascii="Arial" w:eastAsia="Arial" w:hAnsi="Arial" w:cs="Arial"/>
        </w:rPr>
        <w:tab/>
        <w:t xml:space="preserve">Land management plans and the communal development plan (Plan Communal de </w:t>
      </w:r>
      <w:proofErr w:type="spellStart"/>
      <w:r>
        <w:rPr>
          <w:rFonts w:ascii="Arial" w:eastAsia="Arial" w:hAnsi="Arial" w:cs="Arial"/>
        </w:rPr>
        <w:t>Développement</w:t>
      </w:r>
      <w:proofErr w:type="spellEnd"/>
      <w:r>
        <w:rPr>
          <w:rFonts w:ascii="Arial" w:eastAsia="Arial" w:hAnsi="Arial" w:cs="Arial"/>
        </w:rPr>
        <w:t xml:space="preserve">) are consulted for </w:t>
      </w:r>
      <w:r w:rsidR="00FB23D7">
        <w:rPr>
          <w:rFonts w:ascii="Arial" w:eastAsia="Arial" w:hAnsi="Arial" w:cs="Arial"/>
        </w:rPr>
        <w:t>community</w:t>
      </w:r>
      <w:r>
        <w:rPr>
          <w:rFonts w:ascii="Arial" w:eastAsia="Arial" w:hAnsi="Arial" w:cs="Arial"/>
        </w:rPr>
        <w:t xml:space="preserve"> investments. Investments should strengthen 4 main activities (1)</w:t>
      </w:r>
      <w:r w:rsidR="005304FB">
        <w:rPr>
          <w:rFonts w:ascii="Arial" w:eastAsia="Arial" w:hAnsi="Arial" w:cs="Arial"/>
        </w:rPr>
        <w:t xml:space="preserve"> </w:t>
      </w:r>
      <w:r w:rsidR="00AB754E">
        <w:rPr>
          <w:rFonts w:ascii="Arial" w:eastAsia="Arial" w:hAnsi="Arial" w:cs="Arial"/>
        </w:rPr>
        <w:t>Agroforestry activities</w:t>
      </w:r>
      <w:r>
        <w:rPr>
          <w:rFonts w:ascii="Arial" w:eastAsia="Arial" w:hAnsi="Arial" w:cs="Arial"/>
        </w:rPr>
        <w:t xml:space="preserve">, (2) water availability, (3) support economic livelihood through fruit and non-timber forest products, (4) improve capacity building and education of local citizens. </w:t>
      </w:r>
    </w:p>
    <w:p w14:paraId="4B3A490A" w14:textId="77777777" w:rsidR="00103380" w:rsidRDefault="00000000">
      <w:pPr>
        <w:jc w:val="both"/>
        <w:rPr>
          <w:rFonts w:ascii="Arial" w:eastAsia="Arial" w:hAnsi="Arial" w:cs="Arial"/>
        </w:rPr>
      </w:pPr>
      <w:r>
        <w:rPr>
          <w:rFonts w:ascii="Arial" w:eastAsia="Arial" w:hAnsi="Arial" w:cs="Arial"/>
        </w:rPr>
        <w:t xml:space="preserve">4.3 </w:t>
      </w:r>
      <w:r>
        <w:rPr>
          <w:rFonts w:ascii="Arial" w:eastAsia="Arial" w:hAnsi="Arial" w:cs="Arial"/>
        </w:rPr>
        <w:tab/>
        <w:t>All parties explicitly agree that Climate Lab will sell all carbon credits, while Graine De Vie is responsible to allocate the Payment as follows:</w:t>
      </w:r>
    </w:p>
    <w:p w14:paraId="1610D0EA" w14:textId="21DA2BE1" w:rsidR="00103380" w:rsidRPr="00D230AF" w:rsidRDefault="00C06957">
      <w:pPr>
        <w:rPr>
          <w:rFonts w:ascii="Arial" w:eastAsia="Arial" w:hAnsi="Arial" w:cs="Arial"/>
        </w:rPr>
      </w:pPr>
      <w:r>
        <w:rPr>
          <w:rFonts w:ascii="Arial" w:eastAsia="Arial" w:hAnsi="Arial" w:cs="Arial"/>
        </w:rPr>
        <w:t xml:space="preserve">50% of Net Revenue allocated for investment for local </w:t>
      </w:r>
      <w:r w:rsidR="00B6524F">
        <w:rPr>
          <w:rFonts w:ascii="Arial" w:eastAsia="Arial" w:hAnsi="Arial" w:cs="Arial"/>
        </w:rPr>
        <w:t>village</w:t>
      </w:r>
      <w:r>
        <w:rPr>
          <w:rFonts w:ascii="Arial" w:eastAsia="Arial" w:hAnsi="Arial" w:cs="Arial"/>
        </w:rPr>
        <w:t xml:space="preserve"> projects in priority sectors (each </w:t>
      </w:r>
      <w:r w:rsidR="00B6524F">
        <w:rPr>
          <w:rFonts w:ascii="Arial" w:eastAsia="Arial" w:hAnsi="Arial" w:cs="Arial"/>
        </w:rPr>
        <w:t>village</w:t>
      </w:r>
      <w:r>
        <w:rPr>
          <w:rFonts w:ascii="Arial" w:eastAsia="Arial" w:hAnsi="Arial" w:cs="Arial"/>
        </w:rPr>
        <w:t xml:space="preserve"> </w:t>
      </w:r>
      <w:r w:rsidRPr="00D230AF">
        <w:rPr>
          <w:rFonts w:ascii="Arial" w:eastAsia="Arial" w:hAnsi="Arial" w:cs="Arial"/>
        </w:rPr>
        <w:t>may have different priorities</w:t>
      </w:r>
      <w:proofErr w:type="gramStart"/>
      <w:r w:rsidRPr="00D230AF">
        <w:rPr>
          <w:rFonts w:ascii="Arial" w:eastAsia="Arial" w:hAnsi="Arial" w:cs="Arial"/>
        </w:rPr>
        <w:t>);</w:t>
      </w:r>
      <w:proofErr w:type="gramEnd"/>
    </w:p>
    <w:p w14:paraId="19BC3335" w14:textId="5269D56E" w:rsidR="00C06957" w:rsidRDefault="00C06957">
      <w:pPr>
        <w:rPr>
          <w:rFonts w:ascii="Arial" w:eastAsia="Arial" w:hAnsi="Arial" w:cs="Arial"/>
        </w:rPr>
      </w:pPr>
      <w:r w:rsidRPr="00D230AF">
        <w:rPr>
          <w:rFonts w:ascii="Arial" w:eastAsia="Arial" w:hAnsi="Arial" w:cs="Arial"/>
        </w:rPr>
        <w:t xml:space="preserve">10% of Net Revenue allocated for </w:t>
      </w:r>
      <w:r w:rsidR="006D2EF8" w:rsidRPr="00D230AF">
        <w:rPr>
          <w:rFonts w:ascii="Arial" w:eastAsia="Arial" w:hAnsi="Arial" w:cs="Arial"/>
        </w:rPr>
        <w:t>community, led by Plan Vivo committees</w:t>
      </w:r>
      <w:r w:rsidR="005304FB" w:rsidRPr="00D230AF">
        <w:rPr>
          <w:rFonts w:ascii="Arial" w:eastAsia="Arial" w:hAnsi="Arial" w:cs="Arial"/>
        </w:rPr>
        <w:t>,</w:t>
      </w:r>
      <w:r w:rsidRPr="00D230AF">
        <w:rPr>
          <w:rFonts w:ascii="Arial" w:eastAsia="Arial" w:hAnsi="Arial" w:cs="Arial"/>
        </w:rPr>
        <w:t xml:space="preserve"> to maintain these communal garden</w:t>
      </w:r>
      <w:r w:rsidR="00D230AF" w:rsidRPr="00D230AF">
        <w:rPr>
          <w:rFonts w:ascii="Arial" w:eastAsia="Arial" w:hAnsi="Arial" w:cs="Arial"/>
        </w:rPr>
        <w:t>s</w:t>
      </w:r>
      <w:r w:rsidRPr="00D230AF">
        <w:rPr>
          <w:rFonts w:ascii="Arial" w:eastAsia="Arial" w:hAnsi="Arial" w:cs="Arial"/>
        </w:rPr>
        <w:t>.</w:t>
      </w:r>
    </w:p>
    <w:p w14:paraId="27166744" w14:textId="388C656A" w:rsidR="00103380" w:rsidRPr="00B6524F" w:rsidRDefault="00B6524F" w:rsidP="00B6524F">
      <w:pPr>
        <w:rPr>
          <w:rFonts w:ascii="Arial" w:eastAsia="Arial" w:hAnsi="Arial" w:cs="Arial"/>
        </w:rPr>
      </w:pPr>
      <w:r w:rsidRPr="00B6524F">
        <w:rPr>
          <w:rFonts w:ascii="Arial" w:eastAsia="Arial" w:hAnsi="Arial" w:cs="Arial"/>
        </w:rPr>
        <w:t xml:space="preserve">40% </w:t>
      </w:r>
      <w:r>
        <w:rPr>
          <w:rFonts w:ascii="Arial" w:eastAsia="Arial" w:hAnsi="Arial" w:cs="Arial"/>
        </w:rPr>
        <w:t xml:space="preserve">of Net Revenue allocated for </w:t>
      </w:r>
      <w:r w:rsidRPr="00B6524F">
        <w:rPr>
          <w:rFonts w:ascii="Arial" w:eastAsia="Arial" w:hAnsi="Arial" w:cs="Arial"/>
        </w:rPr>
        <w:t xml:space="preserve">the project developers (Fes </w:t>
      </w:r>
      <w:proofErr w:type="spellStart"/>
      <w:r w:rsidRPr="00B6524F">
        <w:rPr>
          <w:rFonts w:ascii="Arial" w:eastAsia="Arial" w:hAnsi="Arial" w:cs="Arial"/>
        </w:rPr>
        <w:t>Enying</w:t>
      </w:r>
      <w:proofErr w:type="spellEnd"/>
      <w:r w:rsidRPr="00B6524F">
        <w:rPr>
          <w:rFonts w:ascii="Arial" w:eastAsia="Arial" w:hAnsi="Arial" w:cs="Arial"/>
        </w:rPr>
        <w:t xml:space="preserve">, Graine de Vie </w:t>
      </w:r>
      <w:proofErr w:type="gramStart"/>
      <w:r w:rsidRPr="00B6524F">
        <w:rPr>
          <w:rFonts w:ascii="Arial" w:eastAsia="Arial" w:hAnsi="Arial" w:cs="Arial"/>
        </w:rPr>
        <w:t>Luxembourg</w:t>
      </w:r>
      <w:proofErr w:type="gramEnd"/>
      <w:r w:rsidRPr="00B6524F">
        <w:rPr>
          <w:rFonts w:ascii="Arial" w:eastAsia="Arial" w:hAnsi="Arial" w:cs="Arial"/>
        </w:rPr>
        <w:t xml:space="preserve"> and Climate Lab) for agroforestry activities, administrative and overhead</w:t>
      </w:r>
      <w:r>
        <w:rPr>
          <w:color w:val="808080"/>
        </w:rPr>
        <w:t xml:space="preserve"> </w:t>
      </w:r>
      <w:r w:rsidRPr="00B6524F">
        <w:rPr>
          <w:rFonts w:ascii="Arial" w:eastAsia="Arial" w:hAnsi="Arial" w:cs="Arial"/>
        </w:rPr>
        <w:t>costs</w:t>
      </w:r>
      <w:r>
        <w:rPr>
          <w:rFonts w:ascii="Arial" w:eastAsia="Arial" w:hAnsi="Arial" w:cs="Arial"/>
        </w:rPr>
        <w:t>.</w:t>
      </w:r>
    </w:p>
    <w:p w14:paraId="6D4E58D4" w14:textId="02F46E29" w:rsidR="00103380" w:rsidRDefault="00000000" w:rsidP="006D2EF8">
      <w:pPr>
        <w:pStyle w:val="Kop3"/>
        <w:rPr>
          <w:rFonts w:ascii="Arial" w:eastAsia="Arial" w:hAnsi="Arial" w:cs="Arial"/>
          <w:sz w:val="21"/>
          <w:szCs w:val="21"/>
        </w:rPr>
      </w:pPr>
      <w:r>
        <w:rPr>
          <w:rFonts w:ascii="Arial" w:eastAsia="Arial" w:hAnsi="Arial" w:cs="Arial"/>
          <w:sz w:val="21"/>
          <w:szCs w:val="21"/>
        </w:rPr>
        <w:t>5.</w:t>
      </w:r>
      <w:r>
        <w:rPr>
          <w:rFonts w:ascii="Arial" w:eastAsia="Arial" w:hAnsi="Arial" w:cs="Arial"/>
          <w:sz w:val="21"/>
          <w:szCs w:val="21"/>
        </w:rPr>
        <w:tab/>
        <w:t>Corrective action</w:t>
      </w:r>
    </w:p>
    <w:p w14:paraId="14A87543" w14:textId="77777777" w:rsidR="006D2EF8" w:rsidRPr="006D2EF8" w:rsidRDefault="006D2EF8" w:rsidP="006D2EF8"/>
    <w:p w14:paraId="71B29FFE" w14:textId="74070FE8" w:rsidR="00103380" w:rsidRDefault="00000000">
      <w:pPr>
        <w:jc w:val="both"/>
        <w:rPr>
          <w:rFonts w:ascii="Arial" w:eastAsia="Arial" w:hAnsi="Arial" w:cs="Arial"/>
        </w:rPr>
      </w:pPr>
      <w:r>
        <w:rPr>
          <w:rFonts w:ascii="Arial" w:eastAsia="Arial" w:hAnsi="Arial" w:cs="Arial"/>
        </w:rPr>
        <w:t>5.1</w:t>
      </w:r>
      <w:r>
        <w:rPr>
          <w:rFonts w:ascii="Arial" w:eastAsia="Arial" w:hAnsi="Arial" w:cs="Arial"/>
        </w:rPr>
        <w:tab/>
        <w:t xml:space="preserve">In the event that corrective action is required during the term of this </w:t>
      </w:r>
      <w:r w:rsidR="00FB23D7">
        <w:rPr>
          <w:rFonts w:ascii="Arial" w:eastAsia="Arial" w:hAnsi="Arial" w:cs="Arial"/>
        </w:rPr>
        <w:t>agreement</w:t>
      </w:r>
      <w:r>
        <w:rPr>
          <w:rFonts w:ascii="Arial" w:eastAsia="Arial" w:hAnsi="Arial" w:cs="Arial"/>
        </w:rPr>
        <w:t xml:space="preserve">, the project partners (Climate Lab and the Graine de Vie) and the </w:t>
      </w:r>
      <w:r w:rsidR="005304FB">
        <w:rPr>
          <w:rFonts w:ascii="Arial" w:eastAsia="Arial" w:hAnsi="Arial" w:cs="Arial"/>
        </w:rPr>
        <w:t xml:space="preserve">village </w:t>
      </w:r>
      <w:r>
        <w:rPr>
          <w:rFonts w:ascii="Arial" w:eastAsia="Arial" w:hAnsi="Arial" w:cs="Arial"/>
        </w:rPr>
        <w:t xml:space="preserve">will reach agreement on the corrective actions necessary, a schedule for the corrective action, and an extension of this </w:t>
      </w:r>
      <w:r w:rsidR="00FB23D7">
        <w:rPr>
          <w:rFonts w:ascii="Arial" w:eastAsia="Arial" w:hAnsi="Arial" w:cs="Arial"/>
        </w:rPr>
        <w:t>agreement</w:t>
      </w:r>
      <w:r>
        <w:rPr>
          <w:rFonts w:ascii="Arial" w:eastAsia="Arial" w:hAnsi="Arial" w:cs="Arial"/>
        </w:rPr>
        <w:t>.</w:t>
      </w:r>
    </w:p>
    <w:p w14:paraId="6CB0D186" w14:textId="6FE868E4" w:rsidR="00103380" w:rsidRDefault="00000000">
      <w:pPr>
        <w:jc w:val="both"/>
        <w:rPr>
          <w:rFonts w:ascii="Arial" w:eastAsia="Arial" w:hAnsi="Arial" w:cs="Arial"/>
        </w:rPr>
      </w:pPr>
      <w:r>
        <w:rPr>
          <w:rFonts w:ascii="Arial" w:eastAsia="Arial" w:hAnsi="Arial" w:cs="Arial"/>
        </w:rPr>
        <w:t>5.2</w:t>
      </w:r>
      <w:r>
        <w:rPr>
          <w:rFonts w:ascii="Arial" w:eastAsia="Arial" w:hAnsi="Arial" w:cs="Arial"/>
        </w:rPr>
        <w:tab/>
        <w:t xml:space="preserve">All stakeholders (participants, </w:t>
      </w:r>
      <w:proofErr w:type="gramStart"/>
      <w:r>
        <w:rPr>
          <w:rFonts w:ascii="Arial" w:eastAsia="Arial" w:hAnsi="Arial" w:cs="Arial"/>
        </w:rPr>
        <w:t>villagers</w:t>
      </w:r>
      <w:proofErr w:type="gramEnd"/>
      <w:r>
        <w:rPr>
          <w:rFonts w:ascii="Arial" w:eastAsia="Arial" w:hAnsi="Arial" w:cs="Arial"/>
        </w:rPr>
        <w:t xml:space="preserve"> or other stakeholders) are encouraged to use the complaint/suggestion book</w:t>
      </w:r>
      <w:r w:rsidR="005304FB">
        <w:rPr>
          <w:rFonts w:ascii="Arial" w:eastAsia="Arial" w:hAnsi="Arial" w:cs="Arial"/>
        </w:rPr>
        <w:t xml:space="preserve"> or box</w:t>
      </w:r>
      <w:r>
        <w:rPr>
          <w:rFonts w:ascii="Arial" w:eastAsia="Arial" w:hAnsi="Arial" w:cs="Arial"/>
        </w:rPr>
        <w:t xml:space="preserve">. Mitigation actions to follow up complaints will be performed in mutual agreement between the </w:t>
      </w:r>
      <w:r w:rsidR="005304FB">
        <w:rPr>
          <w:rFonts w:ascii="Arial" w:eastAsia="Arial" w:hAnsi="Arial" w:cs="Arial"/>
        </w:rPr>
        <w:t>stakeholders</w:t>
      </w:r>
      <w:r>
        <w:rPr>
          <w:rFonts w:ascii="Arial" w:eastAsia="Arial" w:hAnsi="Arial" w:cs="Arial"/>
        </w:rPr>
        <w:t xml:space="preserve"> and the community and will strive towards consensus. </w:t>
      </w:r>
      <w:proofErr w:type="gramStart"/>
      <w:r>
        <w:rPr>
          <w:rFonts w:ascii="Arial" w:eastAsia="Arial" w:hAnsi="Arial" w:cs="Arial"/>
        </w:rPr>
        <w:t xml:space="preserve">In the event </w:t>
      </w:r>
      <w:r>
        <w:rPr>
          <w:rFonts w:ascii="Arial" w:eastAsia="Arial" w:hAnsi="Arial" w:cs="Arial"/>
        </w:rPr>
        <w:lastRenderedPageBreak/>
        <w:t>that</w:t>
      </w:r>
      <w:proofErr w:type="gramEnd"/>
      <w:r>
        <w:rPr>
          <w:rFonts w:ascii="Arial" w:eastAsia="Arial" w:hAnsi="Arial" w:cs="Arial"/>
        </w:rPr>
        <w:t xml:space="preserve"> there is a dispute between different parties or stakeholders, or a consensus-based decision based on §</w:t>
      </w:r>
      <w:r w:rsidR="00B6524F">
        <w:rPr>
          <w:rFonts w:ascii="Arial" w:eastAsia="Arial" w:hAnsi="Arial" w:cs="Arial"/>
        </w:rPr>
        <w:t>7</w:t>
      </w:r>
      <w:r>
        <w:rPr>
          <w:rFonts w:ascii="Arial" w:eastAsia="Arial" w:hAnsi="Arial" w:cs="Arial"/>
        </w:rPr>
        <w:t xml:space="preserve"> is not possible, </w:t>
      </w:r>
      <w:r w:rsidRPr="00D230AF">
        <w:rPr>
          <w:rFonts w:ascii="Arial" w:eastAsia="Arial" w:hAnsi="Arial" w:cs="Arial"/>
        </w:rPr>
        <w:t xml:space="preserve">the </w:t>
      </w:r>
      <w:r w:rsidR="006D2EF8" w:rsidRPr="00D230AF">
        <w:rPr>
          <w:rFonts w:ascii="Arial" w:eastAsia="Arial" w:hAnsi="Arial" w:cs="Arial"/>
        </w:rPr>
        <w:t xml:space="preserve">village </w:t>
      </w:r>
      <w:r>
        <w:rPr>
          <w:rFonts w:ascii="Arial" w:eastAsia="Arial" w:hAnsi="Arial" w:cs="Arial"/>
        </w:rPr>
        <w:t xml:space="preserve">council will invite all parties and try to mediate. If parties are unable to agree on corrective actions a </w:t>
      </w:r>
      <w:r w:rsidR="00B6524F">
        <w:rPr>
          <w:rFonts w:ascii="Arial" w:eastAsia="Arial" w:hAnsi="Arial" w:cs="Arial"/>
        </w:rPr>
        <w:t>third-party</w:t>
      </w:r>
      <w:r>
        <w:rPr>
          <w:rFonts w:ascii="Arial" w:eastAsia="Arial" w:hAnsi="Arial" w:cs="Arial"/>
        </w:rPr>
        <w:t xml:space="preserve"> arbitrator</w:t>
      </w:r>
      <w:r w:rsidR="00C974C5">
        <w:rPr>
          <w:rFonts w:ascii="Arial" w:eastAsia="Arial" w:hAnsi="Arial" w:cs="Arial"/>
        </w:rPr>
        <w:t xml:space="preserve"> </w:t>
      </w:r>
      <w:r w:rsidR="00C974C5" w:rsidRPr="00D230AF">
        <w:rPr>
          <w:rFonts w:ascii="Arial" w:eastAsia="Arial" w:hAnsi="Arial" w:cs="Arial"/>
        </w:rPr>
        <w:t>(</w:t>
      </w:r>
      <w:proofErr w:type="spellStart"/>
      <w:r w:rsidR="00C974C5" w:rsidRPr="00D230AF">
        <w:rPr>
          <w:rFonts w:ascii="Arial" w:eastAsia="Arial" w:hAnsi="Arial" w:cs="Arial"/>
          <w:i/>
          <w:iCs/>
        </w:rPr>
        <w:t>autorité</w:t>
      </w:r>
      <w:proofErr w:type="spellEnd"/>
      <w:r w:rsidR="00C974C5" w:rsidRPr="00D230AF">
        <w:rPr>
          <w:rFonts w:ascii="Arial" w:eastAsia="Arial" w:hAnsi="Arial" w:cs="Arial"/>
          <w:i/>
          <w:iCs/>
        </w:rPr>
        <w:t xml:space="preserve"> </w:t>
      </w:r>
      <w:proofErr w:type="spellStart"/>
      <w:r w:rsidR="00C974C5" w:rsidRPr="00D230AF">
        <w:rPr>
          <w:rFonts w:ascii="Arial" w:eastAsia="Arial" w:hAnsi="Arial" w:cs="Arial"/>
          <w:i/>
          <w:iCs/>
        </w:rPr>
        <w:t>tutelle</w:t>
      </w:r>
      <w:proofErr w:type="spellEnd"/>
      <w:r w:rsidR="00C974C5" w:rsidRPr="00D230AF">
        <w:rPr>
          <w:rFonts w:ascii="Arial" w:eastAsia="Arial" w:hAnsi="Arial" w:cs="Arial"/>
          <w:i/>
          <w:iCs/>
        </w:rPr>
        <w:t xml:space="preserve"> de </w:t>
      </w:r>
      <w:proofErr w:type="spellStart"/>
      <w:r w:rsidR="00C974C5" w:rsidRPr="00D230AF">
        <w:rPr>
          <w:rFonts w:ascii="Arial" w:eastAsia="Arial" w:hAnsi="Arial" w:cs="Arial"/>
          <w:i/>
          <w:iCs/>
        </w:rPr>
        <w:t>département</w:t>
      </w:r>
      <w:proofErr w:type="spellEnd"/>
      <w:r w:rsidR="00C974C5" w:rsidRPr="00D230AF">
        <w:rPr>
          <w:rFonts w:ascii="Arial" w:eastAsia="Arial" w:hAnsi="Arial" w:cs="Arial"/>
          <w:i/>
          <w:iCs/>
        </w:rPr>
        <w:t xml:space="preserve"> Mayo-Banyo</w:t>
      </w:r>
      <w:r w:rsidR="00C974C5" w:rsidRPr="00D230AF">
        <w:rPr>
          <w:rFonts w:ascii="Arial" w:eastAsia="Arial" w:hAnsi="Arial" w:cs="Arial"/>
        </w:rPr>
        <w:t>, which could be the prefect or sub prefect)</w:t>
      </w:r>
      <w:r w:rsidRPr="00D230AF">
        <w:rPr>
          <w:rFonts w:ascii="Arial" w:eastAsia="Arial" w:hAnsi="Arial" w:cs="Arial"/>
        </w:rPr>
        <w:t xml:space="preserve">, approved </w:t>
      </w:r>
      <w:r>
        <w:rPr>
          <w:rFonts w:ascii="Arial" w:eastAsia="Arial" w:hAnsi="Arial" w:cs="Arial"/>
        </w:rPr>
        <w:t xml:space="preserve">by all parties and after consent by the Plan Vivo Foundation, will be appointed to oversee dispute resolution. </w:t>
      </w:r>
    </w:p>
    <w:p w14:paraId="5663046E" w14:textId="4B61E685" w:rsidR="00103380" w:rsidRDefault="00000000">
      <w:pPr>
        <w:jc w:val="both"/>
        <w:rPr>
          <w:rFonts w:ascii="Arial" w:eastAsia="Arial" w:hAnsi="Arial" w:cs="Arial"/>
        </w:rPr>
      </w:pPr>
      <w:r>
        <w:rPr>
          <w:rFonts w:ascii="Arial" w:eastAsia="Arial" w:hAnsi="Arial" w:cs="Arial"/>
        </w:rPr>
        <w:t>5.3</w:t>
      </w:r>
      <w:r>
        <w:rPr>
          <w:rFonts w:ascii="Arial" w:eastAsia="Arial" w:hAnsi="Arial" w:cs="Arial"/>
        </w:rPr>
        <w:tab/>
        <w:t>The commu</w:t>
      </w:r>
      <w:r w:rsidR="00B6524F">
        <w:rPr>
          <w:rFonts w:ascii="Arial" w:eastAsia="Arial" w:hAnsi="Arial" w:cs="Arial"/>
        </w:rPr>
        <w:t>n</w:t>
      </w:r>
      <w:r w:rsidR="006D2EF8">
        <w:rPr>
          <w:rFonts w:ascii="Arial" w:eastAsia="Arial" w:hAnsi="Arial" w:cs="Arial"/>
        </w:rPr>
        <w:t>ity</w:t>
      </w:r>
      <w:r>
        <w:rPr>
          <w:rFonts w:ascii="Arial" w:eastAsia="Arial" w:hAnsi="Arial" w:cs="Arial"/>
        </w:rPr>
        <w:t xml:space="preserve"> will pay the costs of any corrective actions under any </w:t>
      </w:r>
      <w:r w:rsidR="00FB23D7">
        <w:rPr>
          <w:rFonts w:ascii="Arial" w:eastAsia="Arial" w:hAnsi="Arial" w:cs="Arial"/>
        </w:rPr>
        <w:t>agreement</w:t>
      </w:r>
      <w:r>
        <w:rPr>
          <w:rFonts w:ascii="Arial" w:eastAsia="Arial" w:hAnsi="Arial" w:cs="Arial"/>
        </w:rPr>
        <w:t xml:space="preserve"> extension. Such payments shall be made from Payment allocation for investments in the local </w:t>
      </w:r>
      <w:r w:rsidR="00B6524F">
        <w:rPr>
          <w:rFonts w:ascii="Arial" w:eastAsia="Arial" w:hAnsi="Arial" w:cs="Arial"/>
        </w:rPr>
        <w:t>village</w:t>
      </w:r>
      <w:r>
        <w:rPr>
          <w:rFonts w:ascii="Arial" w:eastAsia="Arial" w:hAnsi="Arial" w:cs="Arial"/>
        </w:rPr>
        <w:t xml:space="preserve"> projects (60% Net Revenue) as defined in article 4.3 of this </w:t>
      </w:r>
      <w:r w:rsidR="00FB23D7">
        <w:rPr>
          <w:rFonts w:ascii="Arial" w:eastAsia="Arial" w:hAnsi="Arial" w:cs="Arial"/>
        </w:rPr>
        <w:t>agreement</w:t>
      </w:r>
      <w:r>
        <w:rPr>
          <w:rFonts w:ascii="Arial" w:eastAsia="Arial" w:hAnsi="Arial" w:cs="Arial"/>
        </w:rPr>
        <w:t xml:space="preserve">.  </w:t>
      </w:r>
    </w:p>
    <w:p w14:paraId="3ED3B0F4" w14:textId="77777777" w:rsidR="00103380" w:rsidRDefault="00103380">
      <w:pPr>
        <w:jc w:val="both"/>
        <w:rPr>
          <w:rFonts w:ascii="Arial" w:eastAsia="Arial" w:hAnsi="Arial" w:cs="Arial"/>
          <w:b/>
        </w:rPr>
      </w:pPr>
    </w:p>
    <w:p w14:paraId="5A38656B" w14:textId="1910CBE9" w:rsidR="00103380" w:rsidRDefault="00000000">
      <w:pPr>
        <w:pStyle w:val="Kop3"/>
        <w:rPr>
          <w:rFonts w:ascii="Arial" w:eastAsia="Arial" w:hAnsi="Arial" w:cs="Arial"/>
          <w:sz w:val="21"/>
          <w:szCs w:val="21"/>
        </w:rPr>
      </w:pPr>
      <w:r>
        <w:rPr>
          <w:rFonts w:ascii="Arial" w:eastAsia="Arial" w:hAnsi="Arial" w:cs="Arial"/>
          <w:sz w:val="21"/>
          <w:szCs w:val="21"/>
        </w:rPr>
        <w:t xml:space="preserve">6. </w:t>
      </w:r>
      <w:r w:rsidR="00FB23D7">
        <w:rPr>
          <w:rFonts w:ascii="Arial" w:eastAsia="Arial" w:hAnsi="Arial" w:cs="Arial"/>
          <w:sz w:val="21"/>
          <w:szCs w:val="21"/>
        </w:rPr>
        <w:t>Agreement</w:t>
      </w:r>
      <w:r>
        <w:rPr>
          <w:rFonts w:ascii="Arial" w:eastAsia="Arial" w:hAnsi="Arial" w:cs="Arial"/>
          <w:sz w:val="21"/>
          <w:szCs w:val="21"/>
        </w:rPr>
        <w:t xml:space="preserve"> term  </w:t>
      </w:r>
    </w:p>
    <w:p w14:paraId="40979F79" w14:textId="77777777" w:rsidR="00103380" w:rsidRDefault="00103380">
      <w:pPr>
        <w:jc w:val="both"/>
        <w:rPr>
          <w:rFonts w:ascii="Arial" w:eastAsia="Arial" w:hAnsi="Arial" w:cs="Arial"/>
        </w:rPr>
      </w:pPr>
    </w:p>
    <w:p w14:paraId="58DDD59B" w14:textId="21509072" w:rsidR="00103380" w:rsidRPr="00D230AF" w:rsidRDefault="00000000">
      <w:pPr>
        <w:jc w:val="both"/>
        <w:rPr>
          <w:rFonts w:ascii="Arial" w:eastAsia="Arial" w:hAnsi="Arial" w:cs="Arial"/>
        </w:rPr>
      </w:pPr>
      <w:r>
        <w:rPr>
          <w:rFonts w:ascii="Arial" w:eastAsia="Arial" w:hAnsi="Arial" w:cs="Arial"/>
        </w:rPr>
        <w:t>This</w:t>
      </w:r>
      <w:r w:rsidR="00FB23D7">
        <w:rPr>
          <w:rFonts w:ascii="Arial" w:eastAsia="Arial" w:hAnsi="Arial" w:cs="Arial"/>
        </w:rPr>
        <w:t xml:space="preserve"> agreement</w:t>
      </w:r>
      <w:r>
        <w:rPr>
          <w:rFonts w:ascii="Arial" w:eastAsia="Arial" w:hAnsi="Arial" w:cs="Arial"/>
        </w:rPr>
        <w:t xml:space="preserve"> will remain in force for a period of </w:t>
      </w:r>
      <w:r w:rsidR="005304FB">
        <w:rPr>
          <w:rFonts w:ascii="Arial" w:eastAsia="Arial" w:hAnsi="Arial" w:cs="Arial"/>
        </w:rPr>
        <w:t>5</w:t>
      </w:r>
      <w:r>
        <w:rPr>
          <w:rFonts w:ascii="Arial" w:eastAsia="Arial" w:hAnsi="Arial" w:cs="Arial"/>
        </w:rPr>
        <w:t>0 years from the date of signing, unless payments are withheld in any year, in which case the parties shall agree to a</w:t>
      </w:r>
      <w:r w:rsidR="00FB23D7">
        <w:rPr>
          <w:rFonts w:ascii="Arial" w:eastAsia="Arial" w:hAnsi="Arial" w:cs="Arial"/>
        </w:rPr>
        <w:t>n</w:t>
      </w:r>
      <w:r>
        <w:rPr>
          <w:rFonts w:ascii="Arial" w:eastAsia="Arial" w:hAnsi="Arial" w:cs="Arial"/>
        </w:rPr>
        <w:t xml:space="preserve"> extension and corrective actions as set </w:t>
      </w:r>
      <w:r w:rsidRPr="00D230AF">
        <w:rPr>
          <w:rFonts w:ascii="Arial" w:eastAsia="Arial" w:hAnsi="Arial" w:cs="Arial"/>
        </w:rPr>
        <w:t xml:space="preserve">forth in section </w:t>
      </w:r>
      <w:bookmarkStart w:id="0" w:name="bookmark=id.gjdgxs" w:colFirst="0" w:colLast="0"/>
      <w:bookmarkEnd w:id="0"/>
      <w:r w:rsidRPr="00D230AF">
        <w:rPr>
          <w:rFonts w:ascii="Arial" w:eastAsia="Arial" w:hAnsi="Arial" w:cs="Arial"/>
        </w:rPr>
        <w:t xml:space="preserve">5. </w:t>
      </w:r>
    </w:p>
    <w:p w14:paraId="3573EC0A" w14:textId="078FB805" w:rsidR="00934473" w:rsidRPr="00D230AF" w:rsidRDefault="00934473">
      <w:pPr>
        <w:jc w:val="both"/>
        <w:rPr>
          <w:rFonts w:ascii="Arial" w:eastAsia="Arial" w:hAnsi="Arial" w:cs="Arial"/>
        </w:rPr>
      </w:pPr>
      <w:r w:rsidRPr="00D230AF">
        <w:rPr>
          <w:rFonts w:ascii="Arial" w:eastAsia="Arial" w:hAnsi="Arial" w:cs="Arial"/>
        </w:rPr>
        <w:t xml:space="preserve">If a community decides to add land to the communal garden, a new </w:t>
      </w:r>
      <w:r w:rsidR="005F1C55" w:rsidRPr="00D230AF">
        <w:rPr>
          <w:rFonts w:ascii="Arial" w:eastAsia="Arial" w:hAnsi="Arial" w:cs="Arial"/>
        </w:rPr>
        <w:t>milestone-based</w:t>
      </w:r>
      <w:r w:rsidRPr="00D230AF">
        <w:rPr>
          <w:rFonts w:ascii="Arial" w:eastAsia="Arial" w:hAnsi="Arial" w:cs="Arial"/>
        </w:rPr>
        <w:t xml:space="preserve"> payment scheme for that project area will be started. </w:t>
      </w:r>
    </w:p>
    <w:p w14:paraId="350142AF" w14:textId="5D164D5B" w:rsidR="00934473" w:rsidRPr="00D230AF" w:rsidRDefault="00934473">
      <w:pPr>
        <w:jc w:val="both"/>
        <w:rPr>
          <w:rFonts w:ascii="Arial" w:eastAsia="Arial" w:hAnsi="Arial" w:cs="Arial"/>
        </w:rPr>
      </w:pPr>
      <w:r w:rsidRPr="00D230AF">
        <w:rPr>
          <w:rFonts w:ascii="Arial" w:eastAsia="Arial" w:hAnsi="Arial" w:cs="Arial"/>
        </w:rPr>
        <w:t xml:space="preserve">After 50 years, there is a possibility to extend the agreement for the </w:t>
      </w:r>
      <w:r w:rsidR="0099096C" w:rsidRPr="00D230AF">
        <w:rPr>
          <w:rFonts w:ascii="Arial" w:eastAsia="Arial" w:hAnsi="Arial" w:cs="Arial"/>
        </w:rPr>
        <w:t>project areas of which the scheme is still running.</w:t>
      </w:r>
    </w:p>
    <w:p w14:paraId="76918242" w14:textId="51997637" w:rsidR="00103380" w:rsidRPr="00B6524F" w:rsidRDefault="005304FB">
      <w:pPr>
        <w:jc w:val="both"/>
        <w:rPr>
          <w:rFonts w:ascii="Arial" w:eastAsia="Arial" w:hAnsi="Arial" w:cs="Arial"/>
        </w:rPr>
      </w:pPr>
      <w:r>
        <w:rPr>
          <w:rFonts w:ascii="Arial" w:eastAsia="Arial" w:hAnsi="Arial" w:cs="Arial"/>
        </w:rPr>
        <w:t>7</w:t>
      </w:r>
      <w:r w:rsidRPr="00B6524F">
        <w:rPr>
          <w:rFonts w:ascii="Arial" w:eastAsia="Arial" w:hAnsi="Arial" w:cs="Arial"/>
        </w:rPr>
        <w:t>. Consensus-building between Parties</w:t>
      </w:r>
    </w:p>
    <w:p w14:paraId="3C515155" w14:textId="76A8F619" w:rsidR="0082580E" w:rsidRDefault="0082580E" w:rsidP="00382838">
      <w:pPr>
        <w:pStyle w:val="Normaalweb"/>
        <w:rPr>
          <w:rFonts w:ascii="Arial" w:eastAsia="Arial" w:hAnsi="Arial" w:cs="Arial"/>
          <w:sz w:val="21"/>
          <w:szCs w:val="21"/>
        </w:rPr>
      </w:pPr>
      <w:r>
        <w:rPr>
          <w:rFonts w:ascii="Arial" w:eastAsia="Arial" w:hAnsi="Arial" w:cs="Arial"/>
          <w:sz w:val="21"/>
          <w:szCs w:val="21"/>
        </w:rPr>
        <w:t xml:space="preserve">Each village forms a Plan Vivo committee by vote. </w:t>
      </w:r>
      <w:r w:rsidRPr="0082580E">
        <w:rPr>
          <w:rFonts w:ascii="Arial" w:eastAsia="Arial" w:hAnsi="Arial" w:cs="Arial"/>
          <w:sz w:val="21"/>
          <w:szCs w:val="21"/>
        </w:rPr>
        <w:t xml:space="preserve">The composition and roles of the Plan Vivo committees can be found in </w:t>
      </w:r>
      <w:r w:rsidRPr="005F1C55">
        <w:rPr>
          <w:rFonts w:ascii="Arial" w:eastAsia="Arial" w:hAnsi="Arial" w:cs="Arial"/>
          <w:sz w:val="21"/>
          <w:szCs w:val="21"/>
        </w:rPr>
        <w:t>Annex D</w:t>
      </w:r>
      <w:r w:rsidRPr="0082580E">
        <w:rPr>
          <w:rFonts w:ascii="Arial" w:eastAsia="Arial" w:hAnsi="Arial" w:cs="Arial"/>
          <w:sz w:val="21"/>
          <w:szCs w:val="21"/>
        </w:rPr>
        <w:t xml:space="preserve">. The Plan Vivo committee needs to represent the community in the </w:t>
      </w:r>
      <w:proofErr w:type="gramStart"/>
      <w:r w:rsidRPr="0082580E">
        <w:rPr>
          <w:rFonts w:ascii="Arial" w:eastAsia="Arial" w:hAnsi="Arial" w:cs="Arial"/>
          <w:sz w:val="21"/>
          <w:szCs w:val="21"/>
        </w:rPr>
        <w:t>village</w:t>
      </w:r>
      <w:proofErr w:type="gramEnd"/>
      <w:r w:rsidRPr="0082580E">
        <w:rPr>
          <w:rFonts w:ascii="Arial" w:eastAsia="Arial" w:hAnsi="Arial" w:cs="Arial"/>
          <w:sz w:val="21"/>
          <w:szCs w:val="21"/>
        </w:rPr>
        <w:t xml:space="preserve"> and </w:t>
      </w:r>
      <w:r w:rsidR="00AE163A" w:rsidRPr="00382838">
        <w:rPr>
          <w:rFonts w:ascii="Arial" w:eastAsia="Arial" w:hAnsi="Arial" w:cs="Arial"/>
          <w:sz w:val="21"/>
          <w:szCs w:val="21"/>
        </w:rPr>
        <w:t xml:space="preserve">it is obligatory that </w:t>
      </w:r>
      <w:r w:rsidR="00AE163A">
        <w:rPr>
          <w:rFonts w:ascii="Arial" w:eastAsia="Arial" w:hAnsi="Arial" w:cs="Arial"/>
          <w:sz w:val="21"/>
          <w:szCs w:val="21"/>
        </w:rPr>
        <w:t xml:space="preserve">it </w:t>
      </w:r>
      <w:r w:rsidRPr="0082580E">
        <w:rPr>
          <w:rFonts w:ascii="Arial" w:eastAsia="Arial" w:hAnsi="Arial" w:cs="Arial"/>
          <w:sz w:val="21"/>
          <w:szCs w:val="21"/>
        </w:rPr>
        <w:t>consist of at least 30% women (and striving towards 50%) and at least 1 represent</w:t>
      </w:r>
      <w:r w:rsidR="00630B48">
        <w:rPr>
          <w:rFonts w:ascii="Arial" w:eastAsia="Arial" w:hAnsi="Arial" w:cs="Arial"/>
          <w:sz w:val="21"/>
          <w:szCs w:val="21"/>
        </w:rPr>
        <w:t>ative</w:t>
      </w:r>
      <w:r w:rsidRPr="0082580E">
        <w:rPr>
          <w:rFonts w:ascii="Arial" w:eastAsia="Arial" w:hAnsi="Arial" w:cs="Arial"/>
          <w:sz w:val="21"/>
          <w:szCs w:val="21"/>
        </w:rPr>
        <w:t xml:space="preserve"> of each ethnic group, including the </w:t>
      </w:r>
      <w:proofErr w:type="spellStart"/>
      <w:r w:rsidRPr="0082580E">
        <w:rPr>
          <w:rFonts w:ascii="Arial" w:eastAsia="Arial" w:hAnsi="Arial" w:cs="Arial"/>
          <w:sz w:val="21"/>
          <w:szCs w:val="21"/>
        </w:rPr>
        <w:t>Mbororo</w:t>
      </w:r>
      <w:proofErr w:type="spellEnd"/>
      <w:r w:rsidR="0001275D">
        <w:rPr>
          <w:rFonts w:ascii="Arial" w:eastAsia="Arial" w:hAnsi="Arial" w:cs="Arial"/>
          <w:sz w:val="21"/>
          <w:szCs w:val="21"/>
        </w:rPr>
        <w:t xml:space="preserve">, </w:t>
      </w:r>
      <w:proofErr w:type="spellStart"/>
      <w:r w:rsidR="0001275D" w:rsidRPr="00382838">
        <w:rPr>
          <w:rFonts w:ascii="Arial" w:eastAsia="Arial" w:hAnsi="Arial" w:cs="Arial"/>
          <w:i/>
          <w:sz w:val="21"/>
          <w:szCs w:val="21"/>
        </w:rPr>
        <w:t>peuples</w:t>
      </w:r>
      <w:proofErr w:type="spellEnd"/>
      <w:r w:rsidR="0001275D" w:rsidRPr="00382838">
        <w:rPr>
          <w:rFonts w:ascii="Arial" w:eastAsia="Arial" w:hAnsi="Arial" w:cs="Arial"/>
          <w:i/>
          <w:sz w:val="21"/>
          <w:szCs w:val="21"/>
        </w:rPr>
        <w:t xml:space="preserve"> </w:t>
      </w:r>
      <w:proofErr w:type="spellStart"/>
      <w:r w:rsidR="0001275D" w:rsidRPr="00382838">
        <w:rPr>
          <w:rFonts w:ascii="Arial" w:eastAsia="Arial" w:hAnsi="Arial" w:cs="Arial"/>
          <w:i/>
          <w:sz w:val="21"/>
          <w:szCs w:val="21"/>
        </w:rPr>
        <w:t>autochtones</w:t>
      </w:r>
      <w:proofErr w:type="spellEnd"/>
      <w:r w:rsidR="0001275D" w:rsidRPr="00382838">
        <w:rPr>
          <w:rFonts w:ascii="Arial" w:eastAsia="Arial" w:hAnsi="Arial" w:cs="Arial"/>
          <w:i/>
          <w:sz w:val="21"/>
          <w:szCs w:val="21"/>
          <w:vertAlign w:val="superscript"/>
        </w:rPr>
        <w:footnoteReference w:id="1"/>
      </w:r>
      <w:r w:rsidRPr="0082580E">
        <w:rPr>
          <w:rFonts w:ascii="Arial" w:eastAsia="Arial" w:hAnsi="Arial" w:cs="Arial"/>
          <w:sz w:val="21"/>
          <w:szCs w:val="21"/>
        </w:rPr>
        <w:t xml:space="preserve"> (</w:t>
      </w:r>
      <w:r w:rsidR="0001275D" w:rsidRPr="00382838">
        <w:rPr>
          <w:rFonts w:ascii="Arial" w:eastAsia="Arial" w:hAnsi="Arial" w:cs="Arial"/>
          <w:sz w:val="21"/>
          <w:szCs w:val="21"/>
        </w:rPr>
        <w:t>if relevant</w:t>
      </w:r>
      <w:r w:rsidR="0001275D" w:rsidRPr="00382838">
        <w:rPr>
          <w:rStyle w:val="Voetnootmarkering"/>
          <w:rFonts w:ascii="Arial" w:eastAsia="Arial" w:hAnsi="Arial" w:cs="Arial"/>
          <w:sz w:val="21"/>
          <w:szCs w:val="21"/>
        </w:rPr>
        <w:footnoteReference w:id="2"/>
      </w:r>
      <w:r w:rsidRPr="0082580E">
        <w:rPr>
          <w:rFonts w:ascii="Arial" w:eastAsia="Arial" w:hAnsi="Arial" w:cs="Arial"/>
          <w:sz w:val="21"/>
          <w:szCs w:val="21"/>
        </w:rPr>
        <w:t>).</w:t>
      </w:r>
      <w:r>
        <w:rPr>
          <w:rFonts w:ascii="Arial" w:eastAsia="Arial" w:hAnsi="Arial" w:cs="Arial"/>
          <w:sz w:val="21"/>
          <w:szCs w:val="21"/>
        </w:rPr>
        <w:t xml:space="preserve"> </w:t>
      </w:r>
      <w:r w:rsidR="0001275D">
        <w:rPr>
          <w:rFonts w:ascii="Arial" w:eastAsia="Arial" w:hAnsi="Arial" w:cs="Arial"/>
          <w:sz w:val="21"/>
          <w:szCs w:val="21"/>
        </w:rPr>
        <w:t>The members of the Plan Vivo committees are elected every 2 years.</w:t>
      </w:r>
    </w:p>
    <w:p w14:paraId="34A30EEC" w14:textId="6B35CE76" w:rsidR="00AE163A" w:rsidRDefault="00000000" w:rsidP="00382838">
      <w:pPr>
        <w:pStyle w:val="Normaalweb"/>
        <w:rPr>
          <w:rFonts w:ascii="Arial" w:eastAsia="Arial" w:hAnsi="Arial" w:cs="Arial"/>
          <w:sz w:val="21"/>
          <w:szCs w:val="21"/>
        </w:rPr>
      </w:pPr>
      <w:r w:rsidRPr="00382838">
        <w:rPr>
          <w:rFonts w:ascii="Arial" w:eastAsia="Arial" w:hAnsi="Arial" w:cs="Arial"/>
          <w:sz w:val="21"/>
          <w:szCs w:val="21"/>
        </w:rPr>
        <w:t xml:space="preserve">At least once per year, one Plan Vivo assembly for the </w:t>
      </w:r>
      <w:r w:rsidR="0001275D">
        <w:rPr>
          <w:rFonts w:ascii="Arial" w:eastAsia="Arial" w:hAnsi="Arial" w:cs="Arial"/>
          <w:sz w:val="21"/>
          <w:szCs w:val="21"/>
        </w:rPr>
        <w:t xml:space="preserve">community </w:t>
      </w:r>
      <w:r w:rsidRPr="00382838">
        <w:rPr>
          <w:rFonts w:ascii="Arial" w:eastAsia="Arial" w:hAnsi="Arial" w:cs="Arial"/>
          <w:sz w:val="21"/>
          <w:szCs w:val="21"/>
        </w:rPr>
        <w:t xml:space="preserve">will be </w:t>
      </w:r>
      <w:proofErr w:type="spellStart"/>
      <w:r w:rsidRPr="00382838">
        <w:rPr>
          <w:rFonts w:ascii="Arial" w:eastAsia="Arial" w:hAnsi="Arial" w:cs="Arial"/>
          <w:sz w:val="21"/>
          <w:szCs w:val="21"/>
        </w:rPr>
        <w:t>organised</w:t>
      </w:r>
      <w:proofErr w:type="spellEnd"/>
      <w:r w:rsidRPr="00382838">
        <w:rPr>
          <w:rFonts w:ascii="Arial" w:eastAsia="Arial" w:hAnsi="Arial" w:cs="Arial"/>
          <w:sz w:val="21"/>
          <w:szCs w:val="21"/>
        </w:rPr>
        <w:t xml:space="preserve"> by the </w:t>
      </w:r>
      <w:r w:rsidR="00B6524F" w:rsidRPr="00382838">
        <w:rPr>
          <w:rFonts w:ascii="Arial" w:eastAsia="Arial" w:hAnsi="Arial" w:cs="Arial"/>
          <w:sz w:val="21"/>
          <w:szCs w:val="21"/>
        </w:rPr>
        <w:t>Plan Vivo Committee</w:t>
      </w:r>
      <w:r w:rsidR="00382838" w:rsidRPr="0082580E">
        <w:rPr>
          <w:rFonts w:ascii="Arial" w:eastAsia="Arial" w:hAnsi="Arial" w:cs="Arial"/>
          <w:color w:val="4E81BD"/>
          <w:sz w:val="21"/>
          <w:szCs w:val="21"/>
        </w:rPr>
        <w:t xml:space="preserve">, </w:t>
      </w:r>
      <w:r w:rsidR="00382838" w:rsidRPr="005F1C55">
        <w:rPr>
          <w:rFonts w:ascii="Arial" w:eastAsia="Arial" w:hAnsi="Arial" w:cs="Arial"/>
          <w:sz w:val="21"/>
          <w:szCs w:val="21"/>
        </w:rPr>
        <w:t>this is called the Annual General Meeting</w:t>
      </w:r>
      <w:r w:rsidR="005F1C55" w:rsidRPr="005F1C55">
        <w:rPr>
          <w:rFonts w:ascii="Arial" w:eastAsia="Arial" w:hAnsi="Arial" w:cs="Arial"/>
          <w:sz w:val="21"/>
          <w:szCs w:val="21"/>
        </w:rPr>
        <w:t xml:space="preserve"> (where the community and the Plan Vivo committees will be present)</w:t>
      </w:r>
      <w:r w:rsidRPr="005F1C55">
        <w:rPr>
          <w:rFonts w:ascii="Arial" w:eastAsia="Arial" w:hAnsi="Arial" w:cs="Arial"/>
          <w:sz w:val="21"/>
          <w:szCs w:val="21"/>
        </w:rPr>
        <w:t xml:space="preserve">. </w:t>
      </w:r>
      <w:r w:rsidR="00382838" w:rsidRPr="005F1C55">
        <w:rPr>
          <w:rFonts w:ascii="Arial" w:eastAsia="Arial" w:hAnsi="Arial" w:cs="Arial"/>
          <w:sz w:val="21"/>
          <w:szCs w:val="21"/>
        </w:rPr>
        <w:t xml:space="preserve">The meeting prior to the Annual General Meeting will be used to </w:t>
      </w:r>
      <w:r w:rsidR="0001275D" w:rsidRPr="005F1C55">
        <w:rPr>
          <w:rFonts w:ascii="Arial" w:eastAsia="Arial" w:hAnsi="Arial" w:cs="Arial"/>
          <w:sz w:val="21"/>
          <w:szCs w:val="21"/>
        </w:rPr>
        <w:t>discuss the project progress</w:t>
      </w:r>
      <w:r w:rsidR="00AE163A" w:rsidRPr="005F1C55">
        <w:rPr>
          <w:rFonts w:ascii="Arial" w:eastAsia="Arial" w:hAnsi="Arial" w:cs="Arial"/>
          <w:sz w:val="21"/>
          <w:szCs w:val="21"/>
        </w:rPr>
        <w:t>, and to</w:t>
      </w:r>
      <w:r w:rsidR="0001275D" w:rsidRPr="005F1C55">
        <w:rPr>
          <w:rFonts w:ascii="Arial" w:eastAsia="Arial" w:hAnsi="Arial" w:cs="Arial"/>
          <w:sz w:val="21"/>
          <w:szCs w:val="21"/>
        </w:rPr>
        <w:t xml:space="preserve"> </w:t>
      </w:r>
      <w:r w:rsidR="00382838" w:rsidRPr="005F1C55">
        <w:rPr>
          <w:rFonts w:ascii="Arial" w:eastAsia="Arial" w:hAnsi="Arial" w:cs="Arial"/>
          <w:sz w:val="21"/>
          <w:szCs w:val="21"/>
        </w:rPr>
        <w:t xml:space="preserve">determine the budget for the next year’s activities and a final budget for the following year must be agreed to prior to the Annual General Meeting. </w:t>
      </w:r>
      <w:r w:rsidR="00AE163A" w:rsidRPr="005F1C55">
        <w:rPr>
          <w:rFonts w:ascii="Arial" w:eastAsia="Arial" w:hAnsi="Arial" w:cs="Arial"/>
          <w:sz w:val="21"/>
          <w:szCs w:val="21"/>
        </w:rPr>
        <w:t xml:space="preserve">Any decision on Plan Vivo investments is made in consensus, meaning that all Parties, and so all ethnic </w:t>
      </w:r>
      <w:proofErr w:type="spellStart"/>
      <w:r w:rsidR="00AE163A" w:rsidRPr="005F1C55">
        <w:rPr>
          <w:rFonts w:ascii="Arial" w:eastAsia="Arial" w:hAnsi="Arial" w:cs="Arial"/>
          <w:sz w:val="21"/>
          <w:szCs w:val="21"/>
        </w:rPr>
        <w:t>groupes</w:t>
      </w:r>
      <w:proofErr w:type="spellEnd"/>
      <w:r w:rsidR="00AE163A" w:rsidRPr="005F1C55">
        <w:rPr>
          <w:rFonts w:ascii="Arial" w:eastAsia="Arial" w:hAnsi="Arial" w:cs="Arial"/>
          <w:sz w:val="21"/>
          <w:szCs w:val="21"/>
        </w:rPr>
        <w:t xml:space="preserve">, must agree with the decision in writing, including the representatives </w:t>
      </w:r>
      <w:r w:rsidR="00AE163A" w:rsidRPr="00382838">
        <w:rPr>
          <w:rFonts w:ascii="Arial" w:eastAsia="Arial" w:hAnsi="Arial" w:cs="Arial"/>
          <w:sz w:val="21"/>
          <w:szCs w:val="21"/>
        </w:rPr>
        <w:t xml:space="preserve">of the </w:t>
      </w:r>
      <w:proofErr w:type="spellStart"/>
      <w:r w:rsidR="00AE163A" w:rsidRPr="00382838">
        <w:rPr>
          <w:rFonts w:ascii="Arial" w:eastAsia="Arial" w:hAnsi="Arial" w:cs="Arial"/>
          <w:sz w:val="21"/>
          <w:szCs w:val="21"/>
        </w:rPr>
        <w:t>Mbororo</w:t>
      </w:r>
      <w:proofErr w:type="spellEnd"/>
      <w:r w:rsidR="00AE163A" w:rsidRPr="00382838">
        <w:rPr>
          <w:rFonts w:ascii="Arial" w:eastAsia="Arial" w:hAnsi="Arial" w:cs="Arial"/>
          <w:sz w:val="21"/>
          <w:szCs w:val="21"/>
        </w:rPr>
        <w:t xml:space="preserve">. </w:t>
      </w:r>
      <w:r w:rsidR="00AE163A">
        <w:rPr>
          <w:rFonts w:ascii="Arial" w:eastAsia="Arial" w:hAnsi="Arial" w:cs="Arial"/>
          <w:sz w:val="21"/>
          <w:szCs w:val="21"/>
        </w:rPr>
        <w:t xml:space="preserve">If the Plan Vivo committee cannot find a consensus, they will vote for the investment decisions. The vote is valid if 2/3 of the Plan Vivo committee votes pro, and that 2/3 should consist of representatives of different ethnic groups and at least 1 female person. </w:t>
      </w:r>
    </w:p>
    <w:p w14:paraId="5CF3EB2E" w14:textId="7E18F375" w:rsidR="00103380" w:rsidRPr="005F1C55" w:rsidRDefault="00382838" w:rsidP="00D230AF">
      <w:pPr>
        <w:pStyle w:val="Normaalweb"/>
        <w:rPr>
          <w:rFonts w:ascii="Arial" w:eastAsia="Arial" w:hAnsi="Arial" w:cs="Arial"/>
          <w:sz w:val="21"/>
          <w:szCs w:val="21"/>
        </w:rPr>
      </w:pPr>
      <w:r w:rsidRPr="005F1C55">
        <w:rPr>
          <w:rFonts w:ascii="Arial" w:eastAsia="Arial" w:hAnsi="Arial" w:cs="Arial"/>
          <w:sz w:val="21"/>
          <w:szCs w:val="21"/>
        </w:rPr>
        <w:t>At the Annual General Meeting, the budget for the next year’s activities will be announced and the amount of money that will go back to the village will also be announced</w:t>
      </w:r>
      <w:r w:rsidR="00AE163A" w:rsidRPr="005F1C55">
        <w:rPr>
          <w:rFonts w:ascii="Arial" w:eastAsia="Arial" w:hAnsi="Arial" w:cs="Arial"/>
          <w:sz w:val="21"/>
          <w:szCs w:val="21"/>
        </w:rPr>
        <w:t xml:space="preserve"> to the community</w:t>
      </w:r>
      <w:r w:rsidRPr="005F1C55">
        <w:rPr>
          <w:rFonts w:ascii="Arial" w:eastAsia="Arial" w:hAnsi="Arial" w:cs="Arial"/>
          <w:sz w:val="21"/>
          <w:szCs w:val="21"/>
        </w:rPr>
        <w:t xml:space="preserve">. </w:t>
      </w:r>
    </w:p>
    <w:p w14:paraId="14923874" w14:textId="5CAE18CD" w:rsidR="00103380" w:rsidRDefault="00000000">
      <w:pPr>
        <w:jc w:val="both"/>
        <w:rPr>
          <w:rFonts w:ascii="Arial" w:eastAsia="Arial" w:hAnsi="Arial" w:cs="Arial"/>
        </w:rPr>
      </w:pPr>
      <w:r>
        <w:rPr>
          <w:rFonts w:ascii="Arial" w:eastAsia="Arial" w:hAnsi="Arial" w:cs="Arial"/>
        </w:rPr>
        <w:lastRenderedPageBreak/>
        <w:t>The parties agree to the terms and conditions contained in this P</w:t>
      </w:r>
      <w:r w:rsidR="00FB23D7">
        <w:rPr>
          <w:rFonts w:ascii="Arial" w:eastAsia="Arial" w:hAnsi="Arial" w:cs="Arial"/>
        </w:rPr>
        <w:t>r</w:t>
      </w:r>
      <w:r w:rsidR="009643C4">
        <w:rPr>
          <w:rFonts w:ascii="Arial" w:eastAsia="Arial" w:hAnsi="Arial" w:cs="Arial"/>
        </w:rPr>
        <w:t>o</w:t>
      </w:r>
      <w:r w:rsidR="00FB23D7">
        <w:rPr>
          <w:rFonts w:ascii="Arial" w:eastAsia="Arial" w:hAnsi="Arial" w:cs="Arial"/>
        </w:rPr>
        <w:t>ject agreement</w:t>
      </w:r>
      <w:r>
        <w:rPr>
          <w:rFonts w:ascii="Arial" w:eastAsia="Arial" w:hAnsi="Arial" w:cs="Arial"/>
        </w:rPr>
        <w:t xml:space="preserve"> and all Annexes.</w:t>
      </w:r>
    </w:p>
    <w:p w14:paraId="488C6D77" w14:textId="77777777" w:rsidR="00103380" w:rsidRDefault="00103380">
      <w:pPr>
        <w:jc w:val="both"/>
        <w:rPr>
          <w:rFonts w:ascii="Arial" w:eastAsia="Arial" w:hAnsi="Arial" w:cs="Arial"/>
        </w:rPr>
      </w:pPr>
    </w:p>
    <w:p w14:paraId="4E505854" w14:textId="77777777" w:rsidR="00103380" w:rsidRDefault="00103380">
      <w:pPr>
        <w:jc w:val="both"/>
        <w:rPr>
          <w:rFonts w:ascii="Arial" w:eastAsia="Arial" w:hAnsi="Arial" w:cs="Arial"/>
        </w:rPr>
      </w:pPr>
    </w:p>
    <w:p w14:paraId="7B597025" w14:textId="77777777" w:rsidR="00103380" w:rsidRDefault="00103380">
      <w:pPr>
        <w:jc w:val="both"/>
        <w:rPr>
          <w:rFonts w:ascii="Arial" w:eastAsia="Arial" w:hAnsi="Arial" w:cs="Arial"/>
        </w:rPr>
      </w:pPr>
    </w:p>
    <w:p w14:paraId="31302F48" w14:textId="77777777" w:rsidR="00103380" w:rsidRDefault="00103380">
      <w:pPr>
        <w:jc w:val="both"/>
        <w:rPr>
          <w:rFonts w:ascii="Arial" w:eastAsia="Arial" w:hAnsi="Arial" w:cs="Arial"/>
        </w:rPr>
      </w:pPr>
    </w:p>
    <w:p w14:paraId="6492EC80" w14:textId="28EABF52" w:rsidR="005F25E0" w:rsidRDefault="00000000">
      <w:pPr>
        <w:jc w:val="both"/>
        <w:rPr>
          <w:rFonts w:ascii="Arial" w:eastAsia="Arial" w:hAnsi="Arial" w:cs="Arial"/>
        </w:rPr>
      </w:pPr>
      <w:r>
        <w:rPr>
          <w:rFonts w:ascii="Arial" w:eastAsia="Arial" w:hAnsi="Arial" w:cs="Arial"/>
        </w:rPr>
        <w:t xml:space="preserve">Signatures for Fes </w:t>
      </w:r>
      <w:proofErr w:type="spellStart"/>
      <w:r>
        <w:rPr>
          <w:rFonts w:ascii="Arial" w:eastAsia="Arial" w:hAnsi="Arial" w:cs="Arial"/>
        </w:rPr>
        <w:t>Enying</w:t>
      </w:r>
      <w:proofErr w:type="spellEnd"/>
      <w:r>
        <w:rPr>
          <w:rFonts w:ascii="Arial" w:eastAsia="Arial" w:hAnsi="Arial" w:cs="Arial"/>
        </w:rPr>
        <w:t xml:space="preserve">, Graine De Vie Luxembourg, Climate Lab, </w:t>
      </w:r>
      <w:r w:rsidR="00D230AF">
        <w:rPr>
          <w:rFonts w:ascii="Arial" w:eastAsia="Arial" w:hAnsi="Arial" w:cs="Arial"/>
        </w:rPr>
        <w:t xml:space="preserve">the village </w:t>
      </w:r>
      <w:r w:rsidR="005F1C55">
        <w:rPr>
          <w:rFonts w:ascii="Arial" w:eastAsia="Arial" w:hAnsi="Arial" w:cs="Arial"/>
        </w:rPr>
        <w:t>chief,</w:t>
      </w:r>
      <w:r w:rsidR="00D230AF">
        <w:rPr>
          <w:rFonts w:ascii="Arial" w:eastAsia="Arial" w:hAnsi="Arial" w:cs="Arial"/>
        </w:rPr>
        <w:t xml:space="preserve"> </w:t>
      </w:r>
      <w:r w:rsidR="00B6524F">
        <w:rPr>
          <w:rFonts w:ascii="Arial" w:eastAsia="Arial" w:hAnsi="Arial" w:cs="Arial"/>
        </w:rPr>
        <w:t xml:space="preserve">and </w:t>
      </w:r>
      <w:r>
        <w:rPr>
          <w:rFonts w:ascii="Arial" w:eastAsia="Arial" w:hAnsi="Arial" w:cs="Arial"/>
        </w:rPr>
        <w:t xml:space="preserve">the </w:t>
      </w:r>
      <w:r w:rsidR="00B6524F">
        <w:rPr>
          <w:rFonts w:ascii="Arial" w:eastAsia="Arial" w:hAnsi="Arial" w:cs="Arial"/>
        </w:rPr>
        <w:t>Plan Vivo</w:t>
      </w:r>
      <w:r>
        <w:rPr>
          <w:rFonts w:ascii="Arial" w:eastAsia="Arial" w:hAnsi="Arial" w:cs="Arial"/>
        </w:rPr>
        <w:t xml:space="preserve"> Committee</w:t>
      </w:r>
      <w:r w:rsidR="00B6524F">
        <w:rPr>
          <w:rFonts w:ascii="Arial" w:eastAsia="Arial" w:hAnsi="Arial" w:cs="Arial"/>
        </w:rPr>
        <w:t>.</w:t>
      </w:r>
    </w:p>
    <w:p w14:paraId="5694A787" w14:textId="77777777" w:rsidR="00AE163A" w:rsidRDefault="00AE163A">
      <w:pPr>
        <w:jc w:val="both"/>
        <w:rPr>
          <w:rFonts w:ascii="Arial" w:eastAsia="Arial" w:hAnsi="Arial" w:cs="Arial"/>
        </w:rPr>
      </w:pPr>
    </w:p>
    <w:p w14:paraId="322D12C6" w14:textId="77777777" w:rsidR="00AE163A" w:rsidRDefault="00AE163A">
      <w:pPr>
        <w:jc w:val="both"/>
        <w:rPr>
          <w:rFonts w:ascii="Arial" w:eastAsia="Arial" w:hAnsi="Arial" w:cs="Arial"/>
        </w:rPr>
      </w:pPr>
    </w:p>
    <w:p w14:paraId="36AB5B25" w14:textId="66D47255" w:rsidR="00AE163A" w:rsidRDefault="00AE163A" w:rsidP="00AE163A">
      <w:pPr>
        <w:rPr>
          <w:rFonts w:ascii="Arial" w:eastAsia="Arial" w:hAnsi="Arial" w:cs="Arial"/>
        </w:rPr>
      </w:pPr>
      <w:r>
        <w:rPr>
          <w:rFonts w:ascii="Arial" w:eastAsia="Arial" w:hAnsi="Arial" w:cs="Arial"/>
        </w:rPr>
        <w:br w:type="page"/>
      </w:r>
    </w:p>
    <w:p w14:paraId="4E5811DF" w14:textId="34BECAF3" w:rsidR="00103380" w:rsidRPr="00934473" w:rsidRDefault="00000000" w:rsidP="00934473">
      <w:pPr>
        <w:pStyle w:val="Kop1"/>
        <w:ind w:firstLine="360"/>
        <w:rPr>
          <w:rFonts w:ascii="Arial" w:eastAsia="Arial" w:hAnsi="Arial" w:cs="Arial"/>
          <w:sz w:val="22"/>
          <w:szCs w:val="22"/>
        </w:rPr>
      </w:pPr>
      <w:r>
        <w:rPr>
          <w:rFonts w:ascii="Arial" w:eastAsia="Arial" w:hAnsi="Arial" w:cs="Arial"/>
        </w:rPr>
        <w:lastRenderedPageBreak/>
        <w:t xml:space="preserve">Annex A: Annual </w:t>
      </w:r>
      <w:r w:rsidR="00934473">
        <w:rPr>
          <w:rFonts w:ascii="Arial" w:eastAsia="Arial" w:hAnsi="Arial" w:cs="Arial"/>
        </w:rPr>
        <w:t>performance</w:t>
      </w:r>
      <w:r>
        <w:rPr>
          <w:rFonts w:ascii="Arial" w:eastAsia="Arial" w:hAnsi="Arial" w:cs="Arial"/>
        </w:rPr>
        <w:t xml:space="preserve"> </w:t>
      </w:r>
      <w:proofErr w:type="gramStart"/>
      <w:r>
        <w:rPr>
          <w:rFonts w:ascii="Arial" w:eastAsia="Arial" w:hAnsi="Arial" w:cs="Arial"/>
        </w:rPr>
        <w:t>targets</w:t>
      </w:r>
      <w:bookmarkStart w:id="1" w:name="bookmark=id.30j0zll" w:colFirst="0" w:colLast="0"/>
      <w:bookmarkEnd w:id="1"/>
      <w:proofErr w:type="gramEnd"/>
    </w:p>
    <w:p w14:paraId="231FAA7D" w14:textId="3F88F2D5" w:rsidR="00103380" w:rsidRDefault="00000000">
      <w:pPr>
        <w:spacing w:line="360" w:lineRule="auto"/>
        <w:jc w:val="both"/>
        <w:rPr>
          <w:rFonts w:ascii="Arial" w:eastAsia="Arial" w:hAnsi="Arial" w:cs="Arial"/>
          <w:sz w:val="22"/>
          <w:szCs w:val="22"/>
        </w:rPr>
      </w:pPr>
      <w:r>
        <w:rPr>
          <w:rFonts w:ascii="Arial" w:eastAsia="Arial" w:hAnsi="Arial" w:cs="Arial"/>
          <w:sz w:val="22"/>
          <w:szCs w:val="22"/>
        </w:rPr>
        <w:t>The annual activity-based indicators will include:</w:t>
      </w:r>
    </w:p>
    <w:p w14:paraId="47F93930" w14:textId="77777777" w:rsidR="000B0702" w:rsidRPr="00013751" w:rsidRDefault="000B0702">
      <w:pPr>
        <w:spacing w:line="360" w:lineRule="auto"/>
        <w:jc w:val="both"/>
        <w:rPr>
          <w:rFonts w:ascii="Arial" w:eastAsia="Arial" w:hAnsi="Arial" w:cs="Arial"/>
          <w:sz w:val="22"/>
          <w:szCs w:val="22"/>
        </w:rPr>
      </w:pPr>
    </w:p>
    <w:p w14:paraId="10DC50A9" w14:textId="77777777" w:rsidR="00103380" w:rsidRDefault="00000000">
      <w:pPr>
        <w:spacing w:line="360" w:lineRule="auto"/>
        <w:jc w:val="both"/>
        <w:rPr>
          <w:rFonts w:ascii="Arial" w:eastAsia="Arial" w:hAnsi="Arial" w:cs="Arial"/>
          <w:sz w:val="22"/>
          <w:szCs w:val="22"/>
        </w:rPr>
      </w:pPr>
      <w:commentRangeStart w:id="2"/>
      <w:commentRangeStart w:id="3"/>
      <w:r>
        <w:rPr>
          <w:rFonts w:ascii="Arial" w:eastAsia="Arial" w:hAnsi="Arial" w:cs="Arial"/>
          <w:sz w:val="22"/>
          <w:szCs w:val="22"/>
        </w:rPr>
        <w:t>There are the following consequences for certificate issuance and corrective actions that will be implemented if the yearly performance targets are not met:</w:t>
      </w:r>
      <w:commentRangeEnd w:id="2"/>
      <w:r w:rsidR="00630B48">
        <w:rPr>
          <w:rStyle w:val="Verwijzingopmerking"/>
        </w:rPr>
        <w:commentReference w:id="2"/>
      </w:r>
      <w:commentRangeEnd w:id="3"/>
      <w:r w:rsidR="00B31A46">
        <w:rPr>
          <w:rStyle w:val="Verwijzingopmerking"/>
        </w:rPr>
        <w:commentReference w:id="3"/>
      </w:r>
    </w:p>
    <w:p w14:paraId="6F0F0F4D" w14:textId="77777777" w:rsidR="00103380" w:rsidRDefault="00000000">
      <w:pPr>
        <w:spacing w:line="360" w:lineRule="auto"/>
        <w:ind w:left="720"/>
        <w:jc w:val="both"/>
        <w:rPr>
          <w:rFonts w:ascii="Arial" w:eastAsia="Arial" w:hAnsi="Arial" w:cs="Arial"/>
          <w:sz w:val="22"/>
          <w:szCs w:val="22"/>
        </w:rPr>
      </w:pPr>
      <w:r>
        <w:rPr>
          <w:rFonts w:ascii="Arial" w:eastAsia="Arial" w:hAnsi="Arial" w:cs="Arial"/>
          <w:sz w:val="22"/>
          <w:szCs w:val="22"/>
        </w:rPr>
        <w:t>(</w:t>
      </w:r>
      <w:proofErr w:type="spellStart"/>
      <w:r>
        <w:rPr>
          <w:rFonts w:ascii="Arial" w:eastAsia="Arial" w:hAnsi="Arial" w:cs="Arial"/>
          <w:sz w:val="22"/>
          <w:szCs w:val="22"/>
        </w:rPr>
        <w:t>i</w:t>
      </w:r>
      <w:proofErr w:type="spellEnd"/>
      <w:r>
        <w:rPr>
          <w:rFonts w:ascii="Arial" w:eastAsia="Arial" w:hAnsi="Arial" w:cs="Arial"/>
          <w:sz w:val="22"/>
          <w:szCs w:val="22"/>
        </w:rPr>
        <w:t xml:space="preserve">) If the values for all indicators meet or exceed their performance target, the full issuance is </w:t>
      </w:r>
      <w:proofErr w:type="gramStart"/>
      <w:r>
        <w:rPr>
          <w:rFonts w:ascii="Arial" w:eastAsia="Arial" w:hAnsi="Arial" w:cs="Arial"/>
          <w:sz w:val="22"/>
          <w:szCs w:val="22"/>
        </w:rPr>
        <w:t>received;</w:t>
      </w:r>
      <w:proofErr w:type="gramEnd"/>
    </w:p>
    <w:p w14:paraId="2FCAE7BF" w14:textId="3EE78E1B" w:rsidR="00103380" w:rsidRDefault="00000000">
      <w:pPr>
        <w:spacing w:line="360" w:lineRule="auto"/>
        <w:ind w:left="720"/>
        <w:jc w:val="both"/>
        <w:rPr>
          <w:rFonts w:ascii="Arial" w:eastAsia="Arial" w:hAnsi="Arial" w:cs="Arial"/>
          <w:sz w:val="22"/>
          <w:szCs w:val="22"/>
        </w:rPr>
      </w:pPr>
      <w:r>
        <w:rPr>
          <w:rFonts w:ascii="Arial" w:eastAsia="Arial" w:hAnsi="Arial" w:cs="Arial"/>
          <w:sz w:val="22"/>
          <w:szCs w:val="22"/>
        </w:rPr>
        <w:t xml:space="preserve">(ii) If one or more of the indicator values </w:t>
      </w:r>
      <w:r w:rsidR="00B31A46">
        <w:rPr>
          <w:rFonts w:ascii="Arial" w:eastAsia="Arial" w:hAnsi="Arial" w:cs="Arial"/>
          <w:sz w:val="22"/>
          <w:szCs w:val="22"/>
        </w:rPr>
        <w:t>are</w:t>
      </w:r>
      <w:r>
        <w:rPr>
          <w:rFonts w:ascii="Arial" w:eastAsia="Arial" w:hAnsi="Arial" w:cs="Arial"/>
          <w:sz w:val="22"/>
          <w:szCs w:val="22"/>
        </w:rPr>
        <w:t xml:space="preserve"> below </w:t>
      </w:r>
      <w:r w:rsidR="00B31A46">
        <w:rPr>
          <w:rFonts w:ascii="Arial" w:eastAsia="Arial" w:hAnsi="Arial" w:cs="Arial"/>
          <w:sz w:val="22"/>
          <w:szCs w:val="22"/>
        </w:rPr>
        <w:t>their</w:t>
      </w:r>
      <w:r>
        <w:rPr>
          <w:rFonts w:ascii="Arial" w:eastAsia="Arial" w:hAnsi="Arial" w:cs="Arial"/>
          <w:sz w:val="22"/>
          <w:szCs w:val="22"/>
        </w:rPr>
        <w:t xml:space="preserve"> performance target for one monitoring period, the full issuance is received but corrective actions must be </w:t>
      </w:r>
      <w:proofErr w:type="gramStart"/>
      <w:r>
        <w:rPr>
          <w:rFonts w:ascii="Arial" w:eastAsia="Arial" w:hAnsi="Arial" w:cs="Arial"/>
          <w:sz w:val="22"/>
          <w:szCs w:val="22"/>
        </w:rPr>
        <w:t>implemented;</w:t>
      </w:r>
      <w:proofErr w:type="gramEnd"/>
    </w:p>
    <w:p w14:paraId="16295E16" w14:textId="68A634F9" w:rsidR="00103380" w:rsidRDefault="00000000">
      <w:pPr>
        <w:spacing w:line="360" w:lineRule="auto"/>
        <w:ind w:left="720"/>
        <w:jc w:val="both"/>
        <w:rPr>
          <w:rFonts w:ascii="Arial" w:eastAsia="Arial" w:hAnsi="Arial" w:cs="Arial"/>
          <w:sz w:val="22"/>
          <w:szCs w:val="22"/>
        </w:rPr>
      </w:pPr>
      <w:r>
        <w:rPr>
          <w:rFonts w:ascii="Arial" w:eastAsia="Arial" w:hAnsi="Arial" w:cs="Arial"/>
          <w:sz w:val="22"/>
          <w:szCs w:val="22"/>
        </w:rPr>
        <w:t xml:space="preserve">(iii) If one or more of the indicator values are partially achieved for two consecutive </w:t>
      </w:r>
      <w:proofErr w:type="gramStart"/>
      <w:r>
        <w:rPr>
          <w:rFonts w:ascii="Arial" w:eastAsia="Arial" w:hAnsi="Arial" w:cs="Arial"/>
          <w:sz w:val="22"/>
          <w:szCs w:val="22"/>
        </w:rPr>
        <w:t xml:space="preserve">monitoring </w:t>
      </w:r>
      <w:ins w:id="4" w:author="Sil Lanckriet" w:date="2024-05-03T15:56:00Z">
        <w:r w:rsidR="00630B48">
          <w:rPr>
            <w:rFonts w:ascii="Arial" w:eastAsia="Arial" w:hAnsi="Arial" w:cs="Arial"/>
            <w:sz w:val="22"/>
            <w:szCs w:val="22"/>
          </w:rPr>
          <w:t xml:space="preserve"> </w:t>
        </w:r>
      </w:ins>
      <w:r>
        <w:rPr>
          <w:rFonts w:ascii="Arial" w:eastAsia="Arial" w:hAnsi="Arial" w:cs="Arial"/>
          <w:sz w:val="22"/>
          <w:szCs w:val="22"/>
        </w:rPr>
        <w:t>periods</w:t>
      </w:r>
      <w:proofErr w:type="gramEnd"/>
      <w:r>
        <w:rPr>
          <w:rFonts w:ascii="Arial" w:eastAsia="Arial" w:hAnsi="Arial" w:cs="Arial"/>
          <w:sz w:val="22"/>
          <w:szCs w:val="22"/>
        </w:rPr>
        <w:t>, the full issuance is received but corrective actions must be implemented.</w:t>
      </w:r>
    </w:p>
    <w:p w14:paraId="4C0B2159" w14:textId="77777777" w:rsidR="00103380" w:rsidRDefault="00000000">
      <w:pPr>
        <w:spacing w:line="360" w:lineRule="auto"/>
        <w:ind w:left="720"/>
        <w:jc w:val="both"/>
        <w:rPr>
          <w:rFonts w:ascii="Arial" w:eastAsia="Arial" w:hAnsi="Arial" w:cs="Arial"/>
          <w:sz w:val="22"/>
          <w:szCs w:val="22"/>
        </w:rPr>
      </w:pPr>
      <w:r>
        <w:rPr>
          <w:rFonts w:ascii="Arial" w:eastAsia="Arial" w:hAnsi="Arial" w:cs="Arial"/>
          <w:sz w:val="22"/>
          <w:szCs w:val="22"/>
        </w:rPr>
        <w:t>(iv) If one or more of the indicator values are missed for two consecutive monitoring periods or partially achieved for three consecutive monitoring periods, certificate issuance is withheld until corrective actions have been implemented and the performance target(s) have been reached.</w:t>
      </w:r>
    </w:p>
    <w:p w14:paraId="620B2560" w14:textId="77777777" w:rsidR="00103380" w:rsidRDefault="00000000">
      <w:pPr>
        <w:spacing w:after="0" w:line="240" w:lineRule="auto"/>
        <w:rPr>
          <w:rFonts w:ascii="Arial" w:eastAsia="Arial" w:hAnsi="Arial" w:cs="Arial"/>
          <w:color w:val="000000"/>
          <w:sz w:val="24"/>
          <w:szCs w:val="24"/>
        </w:rPr>
      </w:pPr>
      <w:r>
        <w:br w:type="page"/>
      </w:r>
    </w:p>
    <w:p w14:paraId="60A5D01B" w14:textId="4C7B9134" w:rsidR="00103380" w:rsidRDefault="00000000">
      <w:pPr>
        <w:pStyle w:val="Kop1"/>
        <w:ind w:firstLine="360"/>
        <w:rPr>
          <w:rFonts w:ascii="Arial" w:eastAsia="Arial" w:hAnsi="Arial" w:cs="Arial"/>
        </w:rPr>
      </w:pPr>
      <w:r>
        <w:rPr>
          <w:rFonts w:ascii="Arial" w:eastAsia="Arial" w:hAnsi="Arial" w:cs="Arial"/>
        </w:rPr>
        <w:lastRenderedPageBreak/>
        <w:t xml:space="preserve">Annex B: </w:t>
      </w:r>
      <w:r w:rsidR="000B0702">
        <w:rPr>
          <w:rFonts w:ascii="Arial" w:eastAsia="Arial" w:hAnsi="Arial" w:cs="Arial"/>
        </w:rPr>
        <w:t xml:space="preserve">Milestone based </w:t>
      </w:r>
      <w:r w:rsidR="007F3318">
        <w:rPr>
          <w:rFonts w:ascii="Arial" w:eastAsia="Arial" w:hAnsi="Arial" w:cs="Arial"/>
        </w:rPr>
        <w:t xml:space="preserve">payment </w:t>
      </w:r>
      <w:proofErr w:type="gramStart"/>
      <w:r w:rsidR="000B0702">
        <w:rPr>
          <w:rFonts w:ascii="Arial" w:eastAsia="Arial" w:hAnsi="Arial" w:cs="Arial"/>
        </w:rPr>
        <w:t>scheme</w:t>
      </w:r>
      <w:proofErr w:type="gramEnd"/>
    </w:p>
    <w:p w14:paraId="30F3D076" w14:textId="1C3CF723" w:rsidR="000B0702" w:rsidRPr="000B0702" w:rsidRDefault="000B0702" w:rsidP="000B0702">
      <w:r>
        <w:rPr>
          <w:noProof/>
        </w:rPr>
        <w:drawing>
          <wp:inline distT="0" distB="0" distL="0" distR="0" wp14:anchorId="69E1BB93" wp14:editId="3599DFB0">
            <wp:extent cx="6116320" cy="6512560"/>
            <wp:effectExtent l="0" t="0" r="5080" b="2540"/>
            <wp:docPr id="1392720044" name="Afbeelding 2" descr="Afbeelding met tekst, schermopname, nummer, documen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2720044" name="Afbeelding 2" descr="Afbeelding met tekst, schermopname, nummer, document&#10;&#10;Automatisch gegenereerde beschrijving"/>
                    <pic:cNvPicPr/>
                  </pic:nvPicPr>
                  <pic:blipFill>
                    <a:blip r:embed="rId13">
                      <a:extLst>
                        <a:ext uri="{28A0092B-C50C-407E-A947-70E740481C1C}">
                          <a14:useLocalDpi xmlns:a14="http://schemas.microsoft.com/office/drawing/2010/main" val="0"/>
                        </a:ext>
                      </a:extLst>
                    </a:blip>
                    <a:stretch>
                      <a:fillRect/>
                    </a:stretch>
                  </pic:blipFill>
                  <pic:spPr>
                    <a:xfrm>
                      <a:off x="0" y="0"/>
                      <a:ext cx="6116320" cy="6512560"/>
                    </a:xfrm>
                    <a:prstGeom prst="rect">
                      <a:avLst/>
                    </a:prstGeom>
                  </pic:spPr>
                </pic:pic>
              </a:graphicData>
            </a:graphic>
          </wp:inline>
        </w:drawing>
      </w:r>
    </w:p>
    <w:p w14:paraId="071253D0" w14:textId="03D958F6" w:rsidR="000B0702" w:rsidRDefault="000B0702" w:rsidP="000B0702">
      <w:r>
        <w:rPr>
          <w:noProof/>
        </w:rPr>
        <w:lastRenderedPageBreak/>
        <w:drawing>
          <wp:inline distT="0" distB="0" distL="0" distR="0" wp14:anchorId="23FBD56F" wp14:editId="065F4D88">
            <wp:extent cx="6116320" cy="6694805"/>
            <wp:effectExtent l="0" t="0" r="5080" b="0"/>
            <wp:docPr id="1765817741" name="Afbeelding 1" descr="Afbeelding met tekst, schermopname, nummer, documen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5817741" name="Afbeelding 1" descr="Afbeelding met tekst, schermopname, nummer, document&#10;&#10;Automatisch gegenereerde beschrijving"/>
                    <pic:cNvPicPr/>
                  </pic:nvPicPr>
                  <pic:blipFill>
                    <a:blip r:embed="rId14">
                      <a:extLst>
                        <a:ext uri="{28A0092B-C50C-407E-A947-70E740481C1C}">
                          <a14:useLocalDpi xmlns:a14="http://schemas.microsoft.com/office/drawing/2010/main" val="0"/>
                        </a:ext>
                      </a:extLst>
                    </a:blip>
                    <a:stretch>
                      <a:fillRect/>
                    </a:stretch>
                  </pic:blipFill>
                  <pic:spPr>
                    <a:xfrm>
                      <a:off x="0" y="0"/>
                      <a:ext cx="6116320" cy="6694805"/>
                    </a:xfrm>
                    <a:prstGeom prst="rect">
                      <a:avLst/>
                    </a:prstGeom>
                  </pic:spPr>
                </pic:pic>
              </a:graphicData>
            </a:graphic>
          </wp:inline>
        </w:drawing>
      </w:r>
    </w:p>
    <w:p w14:paraId="59CF616C" w14:textId="78A5D53C" w:rsidR="000B0702" w:rsidRPr="000B0702" w:rsidRDefault="000B0702" w:rsidP="000B0702">
      <w:r>
        <w:br w:type="page"/>
      </w:r>
    </w:p>
    <w:p w14:paraId="3E009878" w14:textId="0F64AF96" w:rsidR="000B0702" w:rsidRDefault="000B0702" w:rsidP="000B0702">
      <w:pPr>
        <w:pStyle w:val="Kop1"/>
        <w:ind w:firstLine="360"/>
        <w:rPr>
          <w:rFonts w:ascii="Arial" w:eastAsia="Arial" w:hAnsi="Arial" w:cs="Arial"/>
          <w:sz w:val="22"/>
          <w:szCs w:val="22"/>
        </w:rPr>
      </w:pPr>
      <w:r>
        <w:rPr>
          <w:rFonts w:ascii="Arial" w:eastAsia="Arial" w:hAnsi="Arial" w:cs="Arial"/>
        </w:rPr>
        <w:lastRenderedPageBreak/>
        <w:t xml:space="preserve">Annex C: Carbon </w:t>
      </w:r>
      <w:proofErr w:type="gramStart"/>
      <w:r>
        <w:rPr>
          <w:rFonts w:ascii="Arial" w:eastAsia="Arial" w:hAnsi="Arial" w:cs="Arial"/>
        </w:rPr>
        <w:t>calculations</w:t>
      </w:r>
      <w:proofErr w:type="gramEnd"/>
    </w:p>
    <w:p w14:paraId="6FF2E85F" w14:textId="77777777" w:rsidR="00103380" w:rsidRDefault="00103380">
      <w:pPr>
        <w:spacing w:after="0" w:line="240" w:lineRule="auto"/>
        <w:rPr>
          <w:rFonts w:ascii="Arial" w:eastAsia="Arial" w:hAnsi="Arial" w:cs="Arial"/>
          <w:color w:val="000000"/>
          <w:sz w:val="24"/>
          <w:szCs w:val="24"/>
        </w:rPr>
      </w:pPr>
    </w:p>
    <w:p w14:paraId="54C9653E" w14:textId="77777777" w:rsidR="00103380" w:rsidRDefault="00000000">
      <w:pPr>
        <w:pBdr>
          <w:top w:val="nil"/>
          <w:left w:val="nil"/>
          <w:bottom w:val="nil"/>
          <w:right w:val="nil"/>
          <w:between w:val="nil"/>
        </w:pBdr>
        <w:spacing w:after="0" w:line="240" w:lineRule="auto"/>
        <w:jc w:val="both"/>
        <w:rPr>
          <w:rFonts w:ascii="Arial" w:eastAsia="Arial" w:hAnsi="Arial" w:cs="Arial"/>
          <w:color w:val="000000"/>
          <w:sz w:val="24"/>
          <w:szCs w:val="24"/>
        </w:rPr>
      </w:pPr>
      <w:r>
        <w:rPr>
          <w:rFonts w:ascii="Arial" w:eastAsia="Arial" w:hAnsi="Arial" w:cs="Arial"/>
          <w:color w:val="000000"/>
          <w:sz w:val="24"/>
          <w:szCs w:val="24"/>
        </w:rPr>
        <w:t>[Once finalized the estimated annual carbon sequestration rates will be included here]</w:t>
      </w:r>
    </w:p>
    <w:p w14:paraId="4D3DE88B" w14:textId="7F330330" w:rsidR="00AE163A" w:rsidRDefault="00AE163A">
      <w:pPr>
        <w:rPr>
          <w:rFonts w:ascii="Arial" w:eastAsia="Arial" w:hAnsi="Arial" w:cs="Arial"/>
          <w:b/>
          <w:i/>
          <w:color w:val="000000"/>
          <w:sz w:val="24"/>
          <w:szCs w:val="24"/>
        </w:rPr>
      </w:pPr>
      <w:r>
        <w:rPr>
          <w:rFonts w:ascii="Arial" w:eastAsia="Arial" w:hAnsi="Arial" w:cs="Arial"/>
          <w:b/>
          <w:i/>
          <w:color w:val="000000"/>
          <w:sz w:val="24"/>
          <w:szCs w:val="24"/>
        </w:rPr>
        <w:br w:type="page"/>
      </w:r>
    </w:p>
    <w:p w14:paraId="140BFAEC" w14:textId="0AF1F46F" w:rsidR="00934473" w:rsidRDefault="00AE163A" w:rsidP="00934473">
      <w:pPr>
        <w:pStyle w:val="Normaalweb"/>
        <w:rPr>
          <w:rFonts w:ascii="Arial" w:eastAsia="Arial" w:hAnsi="Arial" w:cs="Arial"/>
          <w:color w:val="2E74B5"/>
          <w:sz w:val="40"/>
          <w:szCs w:val="40"/>
        </w:rPr>
      </w:pPr>
      <w:r w:rsidRPr="00934473">
        <w:rPr>
          <w:rFonts w:ascii="Arial" w:eastAsia="Arial" w:hAnsi="Arial" w:cs="Arial"/>
          <w:color w:val="2E74B5"/>
          <w:sz w:val="40"/>
          <w:szCs w:val="40"/>
        </w:rPr>
        <w:lastRenderedPageBreak/>
        <w:t xml:space="preserve">Annex D: </w:t>
      </w:r>
      <w:r w:rsidR="00934473" w:rsidRPr="00934473">
        <w:rPr>
          <w:rFonts w:ascii="Arial" w:eastAsia="Arial" w:hAnsi="Arial" w:cs="Arial"/>
          <w:color w:val="2E74B5"/>
          <w:sz w:val="40"/>
          <w:szCs w:val="40"/>
        </w:rPr>
        <w:t>Statutes for Plan Vivo Commi</w:t>
      </w:r>
      <w:r w:rsidR="00934473">
        <w:rPr>
          <w:rFonts w:ascii="Arial" w:eastAsia="Arial" w:hAnsi="Arial" w:cs="Arial"/>
          <w:color w:val="2E74B5"/>
          <w:sz w:val="40"/>
          <w:szCs w:val="40"/>
        </w:rPr>
        <w:t>tt</w:t>
      </w:r>
      <w:r w:rsidR="00934473" w:rsidRPr="00934473">
        <w:rPr>
          <w:rFonts w:ascii="Arial" w:eastAsia="Arial" w:hAnsi="Arial" w:cs="Arial"/>
          <w:color w:val="2E74B5"/>
          <w:sz w:val="40"/>
          <w:szCs w:val="40"/>
        </w:rPr>
        <w:t xml:space="preserve">ees in Fes </w:t>
      </w:r>
      <w:proofErr w:type="spellStart"/>
      <w:r w:rsidR="00934473" w:rsidRPr="00934473">
        <w:rPr>
          <w:rFonts w:ascii="Arial" w:eastAsia="Arial" w:hAnsi="Arial" w:cs="Arial"/>
          <w:color w:val="2E74B5"/>
          <w:sz w:val="40"/>
          <w:szCs w:val="40"/>
        </w:rPr>
        <w:t>Enying</w:t>
      </w:r>
      <w:proofErr w:type="spellEnd"/>
      <w:r w:rsidR="00934473" w:rsidRPr="00934473">
        <w:rPr>
          <w:rFonts w:ascii="Arial" w:eastAsia="Arial" w:hAnsi="Arial" w:cs="Arial"/>
          <w:color w:val="2E74B5"/>
          <w:sz w:val="40"/>
          <w:szCs w:val="40"/>
        </w:rPr>
        <w:t xml:space="preserve"> </w:t>
      </w:r>
      <w:proofErr w:type="gramStart"/>
      <w:r w:rsidR="00934473" w:rsidRPr="00934473">
        <w:rPr>
          <w:rFonts w:ascii="Arial" w:eastAsia="Arial" w:hAnsi="Arial" w:cs="Arial"/>
          <w:color w:val="2E74B5"/>
          <w:sz w:val="40"/>
          <w:szCs w:val="40"/>
        </w:rPr>
        <w:t>project</w:t>
      </w:r>
      <w:proofErr w:type="gramEnd"/>
      <w:r w:rsidR="00934473" w:rsidRPr="00934473">
        <w:rPr>
          <w:rFonts w:ascii="Arial" w:eastAsia="Arial" w:hAnsi="Arial" w:cs="Arial"/>
          <w:color w:val="2E74B5"/>
          <w:sz w:val="40"/>
          <w:szCs w:val="40"/>
        </w:rPr>
        <w:t xml:space="preserve"> </w:t>
      </w:r>
    </w:p>
    <w:p w14:paraId="14B63D56" w14:textId="77777777" w:rsidR="00934473" w:rsidRPr="00934473" w:rsidRDefault="00934473" w:rsidP="00934473">
      <w:pPr>
        <w:rPr>
          <w:rFonts w:ascii="Arial" w:hAnsi="Arial" w:cs="Arial"/>
        </w:rPr>
      </w:pPr>
    </w:p>
    <w:p w14:paraId="0FB43A95" w14:textId="77777777" w:rsidR="00934473" w:rsidRPr="00934473" w:rsidRDefault="00934473" w:rsidP="00934473">
      <w:pPr>
        <w:pStyle w:val="Lijstalinea"/>
        <w:numPr>
          <w:ilvl w:val="0"/>
          <w:numId w:val="8"/>
        </w:numPr>
        <w:spacing w:after="0" w:afterAutospacing="0"/>
        <w:jc w:val="left"/>
        <w:rPr>
          <w:sz w:val="21"/>
          <w:szCs w:val="21"/>
          <w:lang w:val="en-US"/>
        </w:rPr>
      </w:pPr>
      <w:r w:rsidRPr="00934473">
        <w:rPr>
          <w:sz w:val="21"/>
          <w:szCs w:val="21"/>
          <w:lang w:val="en-US"/>
        </w:rPr>
        <w:t xml:space="preserve">Each village with an area of land under the Fes </w:t>
      </w:r>
      <w:proofErr w:type="spellStart"/>
      <w:r w:rsidRPr="00934473">
        <w:rPr>
          <w:sz w:val="21"/>
          <w:szCs w:val="21"/>
          <w:lang w:val="en-US"/>
        </w:rPr>
        <w:t>Enying</w:t>
      </w:r>
      <w:proofErr w:type="spellEnd"/>
      <w:r w:rsidRPr="00934473">
        <w:rPr>
          <w:sz w:val="21"/>
          <w:szCs w:val="21"/>
          <w:lang w:val="en-US"/>
        </w:rPr>
        <w:t xml:space="preserve"> project shall have a Plan Vivo committee chosen by the village who will help to oversee the use of funds generated from the project and the operations required to achieve the project’s targets. </w:t>
      </w:r>
    </w:p>
    <w:p w14:paraId="10382D3D" w14:textId="77777777" w:rsidR="00934473" w:rsidRPr="00934473" w:rsidRDefault="00934473" w:rsidP="00934473">
      <w:pPr>
        <w:pStyle w:val="Lijstalinea"/>
        <w:rPr>
          <w:sz w:val="21"/>
          <w:szCs w:val="21"/>
          <w:lang w:val="en-US"/>
        </w:rPr>
      </w:pPr>
    </w:p>
    <w:p w14:paraId="562C3F19" w14:textId="77777777" w:rsidR="00934473" w:rsidRPr="00934473" w:rsidRDefault="00934473" w:rsidP="00934473">
      <w:pPr>
        <w:pStyle w:val="Lijstalinea"/>
        <w:numPr>
          <w:ilvl w:val="0"/>
          <w:numId w:val="8"/>
        </w:numPr>
        <w:spacing w:after="0" w:afterAutospacing="0"/>
        <w:jc w:val="left"/>
        <w:rPr>
          <w:sz w:val="21"/>
          <w:szCs w:val="21"/>
          <w:lang w:val="en-US"/>
        </w:rPr>
      </w:pPr>
      <w:r w:rsidRPr="00934473">
        <w:rPr>
          <w:sz w:val="21"/>
          <w:szCs w:val="21"/>
          <w:lang w:val="en-US"/>
        </w:rPr>
        <w:t xml:space="preserve">During the establishment phase, each Plan Vivo committee will consist of 11 people. </w:t>
      </w:r>
    </w:p>
    <w:p w14:paraId="7A7D75EC" w14:textId="77777777" w:rsidR="00934473" w:rsidRPr="00934473" w:rsidRDefault="00934473" w:rsidP="00934473">
      <w:pPr>
        <w:pStyle w:val="Lijstalinea"/>
        <w:numPr>
          <w:ilvl w:val="1"/>
          <w:numId w:val="8"/>
        </w:numPr>
        <w:spacing w:after="0" w:afterAutospacing="0"/>
        <w:jc w:val="left"/>
        <w:rPr>
          <w:sz w:val="21"/>
          <w:szCs w:val="21"/>
          <w:lang w:val="en-US"/>
        </w:rPr>
      </w:pPr>
      <w:r w:rsidRPr="00934473">
        <w:rPr>
          <w:sz w:val="21"/>
          <w:szCs w:val="21"/>
          <w:lang w:val="en-US"/>
        </w:rPr>
        <w:t xml:space="preserve">08 representatives chosen by the village with voting rights, among the 08 represents, all ethnic groups are </w:t>
      </w:r>
      <w:proofErr w:type="gramStart"/>
      <w:r w:rsidRPr="00934473">
        <w:rPr>
          <w:sz w:val="21"/>
          <w:szCs w:val="21"/>
          <w:lang w:val="en-US"/>
        </w:rPr>
        <w:t>represent</w:t>
      </w:r>
      <w:proofErr w:type="gramEnd"/>
      <w:r w:rsidRPr="00934473">
        <w:rPr>
          <w:sz w:val="21"/>
          <w:szCs w:val="21"/>
          <w:lang w:val="en-US"/>
        </w:rPr>
        <w:t xml:space="preserve">: </w:t>
      </w:r>
    </w:p>
    <w:p w14:paraId="3A21E8C1" w14:textId="77777777" w:rsidR="00934473" w:rsidRPr="00934473" w:rsidRDefault="00934473" w:rsidP="00934473">
      <w:pPr>
        <w:pStyle w:val="Lijstalinea"/>
        <w:ind w:left="1440"/>
        <w:rPr>
          <w:sz w:val="21"/>
          <w:szCs w:val="21"/>
          <w:lang w:val="en-US"/>
        </w:rPr>
      </w:pPr>
    </w:p>
    <w:p w14:paraId="41EAFDEB" w14:textId="77777777" w:rsidR="00934473" w:rsidRPr="00934473" w:rsidRDefault="00934473" w:rsidP="00934473">
      <w:pPr>
        <w:pStyle w:val="Lijstalinea"/>
        <w:numPr>
          <w:ilvl w:val="1"/>
          <w:numId w:val="8"/>
        </w:numPr>
        <w:spacing w:after="0" w:afterAutospacing="0"/>
        <w:jc w:val="left"/>
        <w:rPr>
          <w:sz w:val="21"/>
          <w:szCs w:val="21"/>
          <w:lang w:val="en-US"/>
        </w:rPr>
      </w:pPr>
      <w:r w:rsidRPr="00934473">
        <w:rPr>
          <w:sz w:val="21"/>
          <w:szCs w:val="21"/>
          <w:lang w:val="en-US"/>
        </w:rPr>
        <w:t>02 relay agents (1 woman, 1 man) with voting rights, chosen among the eight representatives.</w:t>
      </w:r>
    </w:p>
    <w:p w14:paraId="6F1BF6FC" w14:textId="77777777" w:rsidR="00934473" w:rsidRPr="00934473" w:rsidRDefault="00934473" w:rsidP="00934473">
      <w:pPr>
        <w:pStyle w:val="Lijstalinea"/>
        <w:numPr>
          <w:ilvl w:val="1"/>
          <w:numId w:val="8"/>
        </w:numPr>
        <w:spacing w:after="0" w:afterAutospacing="0"/>
        <w:jc w:val="left"/>
        <w:rPr>
          <w:sz w:val="21"/>
          <w:szCs w:val="21"/>
          <w:lang w:val="en-US"/>
        </w:rPr>
      </w:pPr>
      <w:r w:rsidRPr="00934473">
        <w:rPr>
          <w:sz w:val="21"/>
          <w:szCs w:val="21"/>
          <w:lang w:val="en-US"/>
        </w:rPr>
        <w:t xml:space="preserve">01 representative to the village council (the chief or one of its </w:t>
      </w:r>
      <w:r w:rsidRPr="00934473">
        <w:rPr>
          <w:i/>
          <w:iCs/>
          <w:sz w:val="21"/>
          <w:szCs w:val="21"/>
          <w:lang w:val="en-US"/>
        </w:rPr>
        <w:t>notables</w:t>
      </w:r>
      <w:r w:rsidRPr="00934473">
        <w:rPr>
          <w:sz w:val="21"/>
          <w:szCs w:val="21"/>
          <w:lang w:val="en-US"/>
        </w:rPr>
        <w:t>) without voting rights.</w:t>
      </w:r>
    </w:p>
    <w:p w14:paraId="1EDF20DA" w14:textId="77777777" w:rsidR="00934473" w:rsidRPr="00934473" w:rsidRDefault="00934473" w:rsidP="00934473">
      <w:pPr>
        <w:pStyle w:val="Lijstalinea"/>
        <w:numPr>
          <w:ilvl w:val="1"/>
          <w:numId w:val="8"/>
        </w:numPr>
        <w:spacing w:after="0" w:afterAutospacing="0"/>
        <w:jc w:val="left"/>
        <w:rPr>
          <w:sz w:val="21"/>
          <w:szCs w:val="21"/>
          <w:lang w:val="en-US"/>
        </w:rPr>
      </w:pPr>
      <w:r w:rsidRPr="00934473">
        <w:rPr>
          <w:sz w:val="21"/>
          <w:szCs w:val="21"/>
          <w:lang w:val="en-US"/>
        </w:rPr>
        <w:t>01 representative of the commune without voting rights.</w:t>
      </w:r>
    </w:p>
    <w:p w14:paraId="70FC160C" w14:textId="77777777" w:rsidR="00934473" w:rsidRPr="00934473" w:rsidRDefault="00934473" w:rsidP="00934473">
      <w:pPr>
        <w:pStyle w:val="Lijstalinea"/>
        <w:numPr>
          <w:ilvl w:val="1"/>
          <w:numId w:val="8"/>
        </w:numPr>
        <w:spacing w:after="0" w:afterAutospacing="0"/>
        <w:jc w:val="left"/>
        <w:rPr>
          <w:sz w:val="21"/>
          <w:szCs w:val="21"/>
          <w:lang w:val="en-US"/>
        </w:rPr>
      </w:pPr>
      <w:r w:rsidRPr="00934473">
        <w:rPr>
          <w:sz w:val="21"/>
          <w:szCs w:val="21"/>
          <w:lang w:val="en-US"/>
        </w:rPr>
        <w:t xml:space="preserve">01 representative from Fes </w:t>
      </w:r>
      <w:proofErr w:type="spellStart"/>
      <w:r w:rsidRPr="00934473">
        <w:rPr>
          <w:sz w:val="21"/>
          <w:szCs w:val="21"/>
          <w:lang w:val="en-US"/>
        </w:rPr>
        <w:t>Enying</w:t>
      </w:r>
      <w:proofErr w:type="spellEnd"/>
      <w:r w:rsidRPr="00934473">
        <w:rPr>
          <w:sz w:val="21"/>
          <w:szCs w:val="21"/>
          <w:lang w:val="en-US"/>
        </w:rPr>
        <w:t xml:space="preserve"> without voting rights.</w:t>
      </w:r>
    </w:p>
    <w:p w14:paraId="11E6B5CF" w14:textId="77777777" w:rsidR="00934473" w:rsidRPr="00934473" w:rsidRDefault="00934473" w:rsidP="00934473">
      <w:pPr>
        <w:pStyle w:val="Lijstalinea"/>
        <w:ind w:left="1440"/>
        <w:rPr>
          <w:sz w:val="21"/>
          <w:szCs w:val="21"/>
          <w:lang w:val="en-US"/>
        </w:rPr>
      </w:pPr>
    </w:p>
    <w:p w14:paraId="5AD98BCE" w14:textId="77777777" w:rsidR="00934473" w:rsidRPr="00934473" w:rsidRDefault="00934473" w:rsidP="00934473">
      <w:pPr>
        <w:pStyle w:val="Lijstalinea"/>
        <w:numPr>
          <w:ilvl w:val="0"/>
          <w:numId w:val="8"/>
        </w:numPr>
        <w:spacing w:after="0" w:afterAutospacing="0"/>
        <w:jc w:val="left"/>
        <w:rPr>
          <w:sz w:val="21"/>
          <w:szCs w:val="21"/>
          <w:lang w:val="en-US"/>
        </w:rPr>
      </w:pPr>
      <w:r w:rsidRPr="00934473">
        <w:rPr>
          <w:sz w:val="21"/>
          <w:szCs w:val="21"/>
          <w:lang w:val="en-US"/>
        </w:rPr>
        <w:t>The Plan Vivo committee will eventually consist of a total of 16 people.</w:t>
      </w:r>
    </w:p>
    <w:p w14:paraId="66D55438" w14:textId="77777777" w:rsidR="00934473" w:rsidRPr="00934473" w:rsidRDefault="00934473" w:rsidP="00934473">
      <w:pPr>
        <w:pStyle w:val="Lijstalinea"/>
        <w:numPr>
          <w:ilvl w:val="1"/>
          <w:numId w:val="8"/>
        </w:numPr>
        <w:spacing w:after="0" w:afterAutospacing="0"/>
        <w:jc w:val="left"/>
        <w:rPr>
          <w:sz w:val="21"/>
          <w:szCs w:val="21"/>
          <w:lang w:val="en-US"/>
        </w:rPr>
      </w:pPr>
      <w:r w:rsidRPr="00934473">
        <w:rPr>
          <w:sz w:val="21"/>
          <w:szCs w:val="21"/>
          <w:lang w:val="en-US"/>
        </w:rPr>
        <w:t xml:space="preserve">12 representatives chosen by the village with voting rights, among the 08 represents, all ethnic groups are </w:t>
      </w:r>
      <w:proofErr w:type="gramStart"/>
      <w:r w:rsidRPr="00934473">
        <w:rPr>
          <w:sz w:val="21"/>
          <w:szCs w:val="21"/>
          <w:lang w:val="en-US"/>
        </w:rPr>
        <w:t>represent</w:t>
      </w:r>
      <w:proofErr w:type="gramEnd"/>
      <w:r w:rsidRPr="00934473">
        <w:rPr>
          <w:sz w:val="21"/>
          <w:szCs w:val="21"/>
          <w:lang w:val="en-US"/>
        </w:rPr>
        <w:t>:</w:t>
      </w:r>
    </w:p>
    <w:p w14:paraId="210CE840" w14:textId="77777777" w:rsidR="00934473" w:rsidRPr="00934473" w:rsidRDefault="00934473" w:rsidP="00934473">
      <w:pPr>
        <w:pStyle w:val="Lijstalinea"/>
        <w:ind w:left="1440"/>
        <w:rPr>
          <w:sz w:val="21"/>
          <w:szCs w:val="21"/>
          <w:lang w:val="en-US"/>
        </w:rPr>
      </w:pPr>
    </w:p>
    <w:p w14:paraId="0736950D" w14:textId="77777777" w:rsidR="00934473" w:rsidRPr="00934473" w:rsidRDefault="00934473" w:rsidP="00934473">
      <w:pPr>
        <w:pStyle w:val="Lijstalinea"/>
        <w:numPr>
          <w:ilvl w:val="1"/>
          <w:numId w:val="8"/>
        </w:numPr>
        <w:spacing w:after="0" w:afterAutospacing="0"/>
        <w:jc w:val="left"/>
        <w:rPr>
          <w:sz w:val="21"/>
          <w:szCs w:val="21"/>
          <w:lang w:val="en-US"/>
        </w:rPr>
      </w:pPr>
      <w:r w:rsidRPr="00934473">
        <w:rPr>
          <w:sz w:val="21"/>
          <w:szCs w:val="21"/>
          <w:lang w:val="en-US"/>
        </w:rPr>
        <w:t xml:space="preserve">01 representative of the group maintaining communal gardens and woodlots with voting rights. </w:t>
      </w:r>
    </w:p>
    <w:p w14:paraId="5400D73B" w14:textId="77777777" w:rsidR="00934473" w:rsidRPr="00934473" w:rsidRDefault="00934473" w:rsidP="00934473">
      <w:pPr>
        <w:pStyle w:val="Lijstalinea"/>
        <w:numPr>
          <w:ilvl w:val="1"/>
          <w:numId w:val="8"/>
        </w:numPr>
        <w:spacing w:after="0" w:afterAutospacing="0"/>
        <w:jc w:val="left"/>
        <w:rPr>
          <w:sz w:val="21"/>
          <w:szCs w:val="21"/>
          <w:lang w:val="en-US"/>
        </w:rPr>
      </w:pPr>
      <w:r w:rsidRPr="00934473">
        <w:rPr>
          <w:sz w:val="21"/>
          <w:szCs w:val="21"/>
          <w:lang w:val="en-US"/>
        </w:rPr>
        <w:t>02 relay agents (1 woman, 1 man) with voting rights, chosen among the twelve representatives.</w:t>
      </w:r>
    </w:p>
    <w:p w14:paraId="3F4DE586" w14:textId="77777777" w:rsidR="00934473" w:rsidRPr="00934473" w:rsidRDefault="00934473" w:rsidP="00934473">
      <w:pPr>
        <w:pStyle w:val="Lijstalinea"/>
        <w:numPr>
          <w:ilvl w:val="1"/>
          <w:numId w:val="8"/>
        </w:numPr>
        <w:spacing w:after="0" w:afterAutospacing="0"/>
        <w:jc w:val="left"/>
        <w:rPr>
          <w:sz w:val="21"/>
          <w:szCs w:val="21"/>
          <w:lang w:val="en-US"/>
        </w:rPr>
      </w:pPr>
      <w:r w:rsidRPr="00934473">
        <w:rPr>
          <w:sz w:val="21"/>
          <w:szCs w:val="21"/>
          <w:lang w:val="en-US"/>
        </w:rPr>
        <w:t xml:space="preserve">01 representative to the village council (the chief or one of its </w:t>
      </w:r>
      <w:r w:rsidRPr="00934473">
        <w:rPr>
          <w:i/>
          <w:iCs/>
          <w:sz w:val="21"/>
          <w:szCs w:val="21"/>
          <w:lang w:val="en-US"/>
        </w:rPr>
        <w:t>notables</w:t>
      </w:r>
      <w:r w:rsidRPr="00934473">
        <w:rPr>
          <w:sz w:val="21"/>
          <w:szCs w:val="21"/>
          <w:lang w:val="en-US"/>
        </w:rPr>
        <w:t>) without voting rights.</w:t>
      </w:r>
    </w:p>
    <w:p w14:paraId="2A6B1F85" w14:textId="77777777" w:rsidR="00934473" w:rsidRPr="00934473" w:rsidRDefault="00934473" w:rsidP="00934473">
      <w:pPr>
        <w:pStyle w:val="Lijstalinea"/>
        <w:numPr>
          <w:ilvl w:val="1"/>
          <w:numId w:val="8"/>
        </w:numPr>
        <w:spacing w:after="0" w:afterAutospacing="0"/>
        <w:jc w:val="left"/>
        <w:rPr>
          <w:sz w:val="21"/>
          <w:szCs w:val="21"/>
          <w:lang w:val="en-US"/>
        </w:rPr>
      </w:pPr>
      <w:r w:rsidRPr="00934473">
        <w:rPr>
          <w:sz w:val="21"/>
          <w:szCs w:val="21"/>
          <w:lang w:val="en-US"/>
        </w:rPr>
        <w:t>01 representative of the commune without voting rights.</w:t>
      </w:r>
    </w:p>
    <w:p w14:paraId="6AA502FC" w14:textId="77777777" w:rsidR="00934473" w:rsidRPr="00934473" w:rsidRDefault="00934473" w:rsidP="00934473">
      <w:pPr>
        <w:pStyle w:val="Lijstalinea"/>
        <w:numPr>
          <w:ilvl w:val="1"/>
          <w:numId w:val="8"/>
        </w:numPr>
        <w:spacing w:after="0" w:afterAutospacing="0"/>
        <w:jc w:val="left"/>
        <w:rPr>
          <w:sz w:val="21"/>
          <w:szCs w:val="21"/>
          <w:lang w:val="en-US"/>
        </w:rPr>
      </w:pPr>
      <w:r w:rsidRPr="00934473">
        <w:rPr>
          <w:sz w:val="21"/>
          <w:szCs w:val="21"/>
          <w:lang w:val="en-US"/>
        </w:rPr>
        <w:t xml:space="preserve">01 representative from Fes </w:t>
      </w:r>
      <w:proofErr w:type="spellStart"/>
      <w:r w:rsidRPr="00934473">
        <w:rPr>
          <w:sz w:val="21"/>
          <w:szCs w:val="21"/>
          <w:lang w:val="en-US"/>
        </w:rPr>
        <w:t>Enying</w:t>
      </w:r>
      <w:proofErr w:type="spellEnd"/>
      <w:r w:rsidRPr="00934473">
        <w:rPr>
          <w:sz w:val="21"/>
          <w:szCs w:val="21"/>
          <w:lang w:val="en-US"/>
        </w:rPr>
        <w:t xml:space="preserve"> without voting rights.</w:t>
      </w:r>
    </w:p>
    <w:p w14:paraId="57707D4C" w14:textId="77777777" w:rsidR="00934473" w:rsidRPr="00934473" w:rsidRDefault="00934473" w:rsidP="00934473">
      <w:pPr>
        <w:rPr>
          <w:rFonts w:ascii="Arial" w:hAnsi="Arial" w:cs="Arial"/>
        </w:rPr>
      </w:pPr>
    </w:p>
    <w:p w14:paraId="1183C133" w14:textId="77777777" w:rsidR="00934473" w:rsidRPr="00934473" w:rsidRDefault="00934473" w:rsidP="00934473">
      <w:pPr>
        <w:pStyle w:val="Lijstalinea"/>
        <w:numPr>
          <w:ilvl w:val="0"/>
          <w:numId w:val="8"/>
        </w:numPr>
        <w:spacing w:after="0" w:afterAutospacing="0"/>
        <w:jc w:val="left"/>
        <w:rPr>
          <w:sz w:val="21"/>
          <w:szCs w:val="21"/>
          <w:lang w:val="en-US"/>
        </w:rPr>
      </w:pPr>
      <w:r w:rsidRPr="00934473">
        <w:rPr>
          <w:sz w:val="21"/>
          <w:szCs w:val="21"/>
          <w:lang w:val="en-US"/>
        </w:rPr>
        <w:t>All committee members will be elected for a 2-year period. Committee members will be allowed to stay on the committee for a period of up to 6 years but must renominate for their position on the committee every two years. Hence, the maximum number of terms will be three consecutive two-year terms.</w:t>
      </w:r>
    </w:p>
    <w:p w14:paraId="06978D49" w14:textId="77777777" w:rsidR="00934473" w:rsidRPr="00934473" w:rsidRDefault="00934473" w:rsidP="00934473">
      <w:pPr>
        <w:rPr>
          <w:rFonts w:ascii="Arial" w:hAnsi="Arial" w:cs="Arial"/>
        </w:rPr>
      </w:pPr>
    </w:p>
    <w:p w14:paraId="7F13CF21" w14:textId="77777777" w:rsidR="00934473" w:rsidRPr="00934473" w:rsidRDefault="00934473" w:rsidP="00934473">
      <w:pPr>
        <w:pStyle w:val="Lijstalinea"/>
        <w:numPr>
          <w:ilvl w:val="0"/>
          <w:numId w:val="8"/>
        </w:numPr>
        <w:spacing w:after="0" w:afterAutospacing="0"/>
        <w:jc w:val="left"/>
        <w:rPr>
          <w:sz w:val="21"/>
          <w:szCs w:val="21"/>
          <w:lang w:val="en-US"/>
        </w:rPr>
      </w:pPr>
      <w:r w:rsidRPr="00934473">
        <w:rPr>
          <w:sz w:val="21"/>
          <w:szCs w:val="21"/>
          <w:lang w:val="en-US"/>
        </w:rPr>
        <w:t>At the formation of the Plan Vivo Committee, 8 members will be chosen by the village. After one year, at the first annual general meeting, another 4 members will be put forward by the village. At the second annual general meeting the original 8 members will have completed their first two-year term and will be required to renominate and stand for election if they would like to continue.</w:t>
      </w:r>
    </w:p>
    <w:p w14:paraId="35FE2C3C" w14:textId="77777777" w:rsidR="00934473" w:rsidRPr="00934473" w:rsidRDefault="00934473" w:rsidP="00934473">
      <w:pPr>
        <w:rPr>
          <w:rFonts w:ascii="Arial" w:hAnsi="Arial" w:cs="Arial"/>
        </w:rPr>
      </w:pPr>
    </w:p>
    <w:p w14:paraId="72F3CE63" w14:textId="77777777" w:rsidR="00934473" w:rsidRPr="00934473" w:rsidRDefault="00934473" w:rsidP="00934473">
      <w:pPr>
        <w:pStyle w:val="Lijstalinea"/>
        <w:numPr>
          <w:ilvl w:val="0"/>
          <w:numId w:val="8"/>
        </w:numPr>
        <w:spacing w:after="0" w:afterAutospacing="0"/>
        <w:jc w:val="left"/>
        <w:rPr>
          <w:sz w:val="21"/>
          <w:szCs w:val="21"/>
          <w:lang w:val="en-US"/>
        </w:rPr>
      </w:pPr>
      <w:r w:rsidRPr="00934473">
        <w:rPr>
          <w:sz w:val="21"/>
          <w:szCs w:val="21"/>
          <w:lang w:val="en-US"/>
        </w:rPr>
        <w:t>Elections of members will take place at the Annual General Meeting. Each year four positions on the subcommittee will become available. These positions may be filled by existing members who are standing down and who have not served more than four years on the committee or by other village members who are not currently on the Plan Vivo Committee.</w:t>
      </w:r>
    </w:p>
    <w:p w14:paraId="0E41AEF1" w14:textId="77777777" w:rsidR="00934473" w:rsidRPr="00934473" w:rsidRDefault="00934473" w:rsidP="00934473">
      <w:pPr>
        <w:rPr>
          <w:rFonts w:ascii="Arial" w:hAnsi="Arial" w:cs="Arial"/>
        </w:rPr>
      </w:pPr>
    </w:p>
    <w:p w14:paraId="08E11A83" w14:textId="77777777" w:rsidR="00934473" w:rsidRPr="00934473" w:rsidRDefault="00934473" w:rsidP="00934473">
      <w:pPr>
        <w:pStyle w:val="Lijstalinea"/>
        <w:numPr>
          <w:ilvl w:val="0"/>
          <w:numId w:val="8"/>
        </w:numPr>
        <w:spacing w:after="0" w:afterAutospacing="0"/>
        <w:jc w:val="left"/>
        <w:rPr>
          <w:sz w:val="21"/>
          <w:szCs w:val="21"/>
          <w:lang w:val="en-US"/>
        </w:rPr>
      </w:pPr>
      <w:r w:rsidRPr="00934473">
        <w:rPr>
          <w:sz w:val="21"/>
          <w:szCs w:val="21"/>
          <w:lang w:val="en-US"/>
        </w:rPr>
        <w:lastRenderedPageBreak/>
        <w:t>After a period of 6 years, committee members must stand down and may re-stand for election after one year.</w:t>
      </w:r>
    </w:p>
    <w:p w14:paraId="3EC2C797" w14:textId="77777777" w:rsidR="00934473" w:rsidRPr="00934473" w:rsidRDefault="00934473" w:rsidP="00934473">
      <w:pPr>
        <w:rPr>
          <w:rFonts w:ascii="Arial" w:hAnsi="Arial" w:cs="Arial"/>
        </w:rPr>
      </w:pPr>
    </w:p>
    <w:p w14:paraId="516FC7F1" w14:textId="77777777" w:rsidR="00934473" w:rsidRPr="00934473" w:rsidRDefault="00934473" w:rsidP="00934473">
      <w:pPr>
        <w:pStyle w:val="Lijstalinea"/>
        <w:numPr>
          <w:ilvl w:val="0"/>
          <w:numId w:val="8"/>
        </w:numPr>
        <w:spacing w:after="0" w:afterAutospacing="0"/>
        <w:jc w:val="left"/>
        <w:rPr>
          <w:sz w:val="21"/>
          <w:szCs w:val="21"/>
          <w:lang w:val="en-US"/>
        </w:rPr>
      </w:pPr>
      <w:r w:rsidRPr="00934473">
        <w:rPr>
          <w:sz w:val="21"/>
          <w:szCs w:val="21"/>
          <w:lang w:val="en-US"/>
        </w:rPr>
        <w:t xml:space="preserve">At least 30% of the village representatives on the Plan Vivo committee must be female. Which means at least 3 women in the first year, and at least 4 women in the second year. </w:t>
      </w:r>
    </w:p>
    <w:p w14:paraId="48564B75" w14:textId="77777777" w:rsidR="00934473" w:rsidRPr="00934473" w:rsidRDefault="00934473" w:rsidP="00934473">
      <w:pPr>
        <w:rPr>
          <w:rFonts w:ascii="Arial" w:hAnsi="Arial" w:cs="Arial"/>
        </w:rPr>
      </w:pPr>
    </w:p>
    <w:p w14:paraId="3199985A" w14:textId="77777777" w:rsidR="00934473" w:rsidRPr="00934473" w:rsidRDefault="00934473" w:rsidP="00934473">
      <w:pPr>
        <w:pStyle w:val="Lijstalinea"/>
        <w:numPr>
          <w:ilvl w:val="0"/>
          <w:numId w:val="8"/>
        </w:numPr>
        <w:spacing w:after="0" w:afterAutospacing="0"/>
        <w:jc w:val="left"/>
        <w:rPr>
          <w:sz w:val="21"/>
          <w:szCs w:val="21"/>
          <w:lang w:val="en-US"/>
        </w:rPr>
      </w:pPr>
      <w:r w:rsidRPr="00934473">
        <w:rPr>
          <w:sz w:val="21"/>
          <w:szCs w:val="21"/>
          <w:lang w:val="en-US"/>
        </w:rPr>
        <w:t xml:space="preserve">The representative of Fes </w:t>
      </w:r>
      <w:proofErr w:type="spellStart"/>
      <w:r w:rsidRPr="00934473">
        <w:rPr>
          <w:sz w:val="21"/>
          <w:szCs w:val="21"/>
          <w:lang w:val="en-US"/>
        </w:rPr>
        <w:t>Enying</w:t>
      </w:r>
      <w:proofErr w:type="spellEnd"/>
      <w:r w:rsidRPr="00934473">
        <w:rPr>
          <w:sz w:val="21"/>
          <w:szCs w:val="21"/>
          <w:lang w:val="en-US"/>
        </w:rPr>
        <w:t xml:space="preserve"> on the committee will act as the secretary and will be responsible for recording the minutes of meetings.</w:t>
      </w:r>
    </w:p>
    <w:p w14:paraId="6C768E28" w14:textId="77777777" w:rsidR="00934473" w:rsidRPr="00934473" w:rsidRDefault="00934473" w:rsidP="00934473">
      <w:pPr>
        <w:ind w:left="360"/>
        <w:rPr>
          <w:rFonts w:ascii="Arial" w:hAnsi="Arial" w:cs="Arial"/>
        </w:rPr>
      </w:pPr>
    </w:p>
    <w:p w14:paraId="1B389017" w14:textId="77777777" w:rsidR="00934473" w:rsidRPr="00934473" w:rsidRDefault="00934473" w:rsidP="00934473">
      <w:pPr>
        <w:pStyle w:val="Lijstalinea"/>
        <w:numPr>
          <w:ilvl w:val="0"/>
          <w:numId w:val="8"/>
        </w:numPr>
        <w:spacing w:after="0" w:afterAutospacing="0"/>
        <w:jc w:val="left"/>
        <w:rPr>
          <w:sz w:val="21"/>
          <w:szCs w:val="21"/>
          <w:lang w:val="en-US"/>
        </w:rPr>
      </w:pPr>
      <w:r w:rsidRPr="00934473">
        <w:rPr>
          <w:sz w:val="21"/>
          <w:szCs w:val="21"/>
          <w:lang w:val="en-US"/>
        </w:rPr>
        <w:t>There will be a minimum requirement of at least three meetings per year.</w:t>
      </w:r>
    </w:p>
    <w:p w14:paraId="63FC8A0F" w14:textId="77777777" w:rsidR="00934473" w:rsidRPr="00934473" w:rsidRDefault="00934473" w:rsidP="00934473">
      <w:pPr>
        <w:pStyle w:val="Lijstalinea"/>
        <w:rPr>
          <w:sz w:val="21"/>
          <w:szCs w:val="21"/>
          <w:lang w:val="en-US"/>
        </w:rPr>
      </w:pPr>
    </w:p>
    <w:p w14:paraId="6A495B21" w14:textId="77777777" w:rsidR="00934473" w:rsidRPr="00934473" w:rsidRDefault="00934473" w:rsidP="00934473">
      <w:pPr>
        <w:pStyle w:val="Lijstalinea"/>
        <w:numPr>
          <w:ilvl w:val="0"/>
          <w:numId w:val="8"/>
        </w:numPr>
        <w:spacing w:after="0" w:afterAutospacing="0"/>
        <w:jc w:val="left"/>
        <w:rPr>
          <w:sz w:val="21"/>
          <w:szCs w:val="21"/>
          <w:lang w:val="en-US"/>
        </w:rPr>
      </w:pPr>
      <w:r w:rsidRPr="00934473">
        <w:rPr>
          <w:sz w:val="21"/>
          <w:szCs w:val="21"/>
          <w:lang w:val="en-US"/>
        </w:rPr>
        <w:t>Meetings will be used to plan project operations and discuss ways to increase village engagement.</w:t>
      </w:r>
    </w:p>
    <w:p w14:paraId="1B3A0098" w14:textId="77777777" w:rsidR="00934473" w:rsidRPr="00934473" w:rsidRDefault="00934473" w:rsidP="00934473">
      <w:pPr>
        <w:pStyle w:val="Lijstalinea"/>
        <w:rPr>
          <w:sz w:val="21"/>
          <w:szCs w:val="21"/>
          <w:lang w:val="en-US"/>
        </w:rPr>
      </w:pPr>
    </w:p>
    <w:p w14:paraId="1B358783" w14:textId="77777777" w:rsidR="00934473" w:rsidRPr="00934473" w:rsidRDefault="00934473" w:rsidP="00934473">
      <w:pPr>
        <w:pStyle w:val="Lijstalinea"/>
        <w:numPr>
          <w:ilvl w:val="0"/>
          <w:numId w:val="8"/>
        </w:numPr>
        <w:spacing w:after="0" w:afterAutospacing="0"/>
        <w:jc w:val="left"/>
        <w:rPr>
          <w:sz w:val="21"/>
          <w:szCs w:val="21"/>
          <w:lang w:val="en-US"/>
        </w:rPr>
      </w:pPr>
      <w:r w:rsidRPr="00934473">
        <w:rPr>
          <w:sz w:val="21"/>
          <w:szCs w:val="21"/>
          <w:lang w:val="en-US"/>
        </w:rPr>
        <w:t>The final meeting of the year will be the Annual General Meeting – at this meeting, the budget for the next year’s activities will be announced and the amount of money that will go back to the village will also be announced.</w:t>
      </w:r>
    </w:p>
    <w:p w14:paraId="6F9C5A38" w14:textId="77777777" w:rsidR="00934473" w:rsidRPr="00934473" w:rsidRDefault="00934473" w:rsidP="00934473">
      <w:pPr>
        <w:pStyle w:val="Lijstalinea"/>
        <w:rPr>
          <w:sz w:val="21"/>
          <w:szCs w:val="21"/>
          <w:lang w:val="en-US"/>
        </w:rPr>
      </w:pPr>
    </w:p>
    <w:p w14:paraId="5C3E07EF" w14:textId="77777777" w:rsidR="00934473" w:rsidRPr="00934473" w:rsidRDefault="00934473" w:rsidP="00934473">
      <w:pPr>
        <w:pStyle w:val="Lijstalinea"/>
        <w:numPr>
          <w:ilvl w:val="0"/>
          <w:numId w:val="8"/>
        </w:numPr>
        <w:spacing w:after="0" w:afterAutospacing="0"/>
        <w:jc w:val="left"/>
        <w:rPr>
          <w:sz w:val="21"/>
          <w:szCs w:val="21"/>
          <w:lang w:val="en-US"/>
        </w:rPr>
      </w:pPr>
      <w:r w:rsidRPr="00934473">
        <w:rPr>
          <w:sz w:val="21"/>
          <w:szCs w:val="21"/>
          <w:lang w:val="en-US"/>
        </w:rPr>
        <w:t>The meeting prior to the Annual General Meeting will be used to determine the budget for the next year’s activities and a final budget for the following year must be agreed to prior to the Annual General Meeting.</w:t>
      </w:r>
    </w:p>
    <w:p w14:paraId="52C343C0" w14:textId="77777777" w:rsidR="00934473" w:rsidRPr="00934473" w:rsidRDefault="00934473" w:rsidP="00934473">
      <w:pPr>
        <w:pStyle w:val="Lijstalinea"/>
        <w:rPr>
          <w:sz w:val="21"/>
          <w:szCs w:val="21"/>
          <w:lang w:val="en-US"/>
        </w:rPr>
      </w:pPr>
    </w:p>
    <w:p w14:paraId="280AF41E" w14:textId="77777777" w:rsidR="00934473" w:rsidRPr="00934473" w:rsidRDefault="00934473" w:rsidP="00934473">
      <w:pPr>
        <w:pStyle w:val="Lijstalinea"/>
        <w:numPr>
          <w:ilvl w:val="0"/>
          <w:numId w:val="8"/>
        </w:numPr>
        <w:spacing w:after="0" w:afterAutospacing="0"/>
        <w:jc w:val="left"/>
        <w:rPr>
          <w:sz w:val="21"/>
          <w:szCs w:val="21"/>
          <w:lang w:val="en-US"/>
        </w:rPr>
      </w:pPr>
      <w:r w:rsidRPr="00934473">
        <w:rPr>
          <w:sz w:val="21"/>
          <w:szCs w:val="21"/>
          <w:lang w:val="en-US"/>
        </w:rPr>
        <w:t>The Plan Vivo committee may be required and may choose to call additional meetings throughout the year.</w:t>
      </w:r>
    </w:p>
    <w:p w14:paraId="4743F4CC" w14:textId="77777777" w:rsidR="00934473" w:rsidRPr="00934473" w:rsidRDefault="00934473" w:rsidP="00934473">
      <w:pPr>
        <w:pStyle w:val="Lijstalinea"/>
        <w:rPr>
          <w:sz w:val="21"/>
          <w:szCs w:val="21"/>
          <w:lang w:val="en-US"/>
        </w:rPr>
      </w:pPr>
    </w:p>
    <w:p w14:paraId="1512FE0B" w14:textId="77777777" w:rsidR="00934473" w:rsidRPr="00934473" w:rsidRDefault="00934473" w:rsidP="00934473">
      <w:pPr>
        <w:pStyle w:val="Lijstalinea"/>
        <w:numPr>
          <w:ilvl w:val="0"/>
          <w:numId w:val="8"/>
        </w:numPr>
        <w:spacing w:after="0" w:afterAutospacing="0"/>
        <w:jc w:val="left"/>
        <w:rPr>
          <w:sz w:val="21"/>
          <w:szCs w:val="21"/>
          <w:lang w:val="en-US"/>
        </w:rPr>
      </w:pPr>
      <w:r w:rsidRPr="00934473">
        <w:rPr>
          <w:sz w:val="21"/>
          <w:szCs w:val="21"/>
          <w:lang w:val="en-US"/>
        </w:rPr>
        <w:t xml:space="preserve">At least </w:t>
      </w:r>
      <w:commentRangeStart w:id="5"/>
      <w:commentRangeStart w:id="6"/>
      <w:r w:rsidRPr="00934473">
        <w:rPr>
          <w:sz w:val="21"/>
          <w:szCs w:val="21"/>
          <w:lang w:val="en-US"/>
        </w:rPr>
        <w:t xml:space="preserve">two-thirds of all voting members must be present at a meeting for the meeting </w:t>
      </w:r>
      <w:commentRangeEnd w:id="5"/>
      <w:r w:rsidR="00C95E80">
        <w:rPr>
          <w:rStyle w:val="Verwijzingopmerking"/>
          <w:rFonts w:ascii="Calibri" w:eastAsia="Calibri" w:hAnsi="Calibri" w:cs="Calibri"/>
          <w:lang w:val="en-US" w:eastAsia="nl-BE"/>
        </w:rPr>
        <w:commentReference w:id="5"/>
      </w:r>
      <w:commentRangeEnd w:id="6"/>
      <w:r w:rsidR="00E769A5">
        <w:rPr>
          <w:rStyle w:val="Verwijzingopmerking"/>
          <w:rFonts w:ascii="Calibri" w:eastAsia="Calibri" w:hAnsi="Calibri" w:cs="Calibri"/>
          <w:lang w:val="en-US" w:eastAsia="nl-BE"/>
        </w:rPr>
        <w:commentReference w:id="6"/>
      </w:r>
      <w:r w:rsidRPr="00934473">
        <w:rPr>
          <w:sz w:val="21"/>
          <w:szCs w:val="21"/>
          <w:lang w:val="en-US"/>
        </w:rPr>
        <w:t xml:space="preserve">to go ahead. If the appointed representative from Fes </w:t>
      </w:r>
      <w:proofErr w:type="spellStart"/>
      <w:r w:rsidRPr="00934473">
        <w:rPr>
          <w:sz w:val="21"/>
          <w:szCs w:val="21"/>
          <w:lang w:val="en-US"/>
        </w:rPr>
        <w:t>Enying</w:t>
      </w:r>
      <w:proofErr w:type="spellEnd"/>
      <w:r w:rsidRPr="00934473">
        <w:rPr>
          <w:sz w:val="21"/>
          <w:szCs w:val="21"/>
          <w:lang w:val="en-US"/>
        </w:rPr>
        <w:t xml:space="preserve"> cannot attend, another Fes </w:t>
      </w:r>
      <w:proofErr w:type="spellStart"/>
      <w:r w:rsidRPr="00934473">
        <w:rPr>
          <w:sz w:val="21"/>
          <w:szCs w:val="21"/>
          <w:lang w:val="en-US"/>
        </w:rPr>
        <w:t>Enying</w:t>
      </w:r>
      <w:proofErr w:type="spellEnd"/>
      <w:r w:rsidRPr="00934473">
        <w:rPr>
          <w:sz w:val="21"/>
          <w:szCs w:val="21"/>
          <w:lang w:val="en-US"/>
        </w:rPr>
        <w:t xml:space="preserve"> employee may attend and act in their stead.</w:t>
      </w:r>
    </w:p>
    <w:p w14:paraId="14A8ADDC" w14:textId="77777777" w:rsidR="00934473" w:rsidRPr="00934473" w:rsidRDefault="00934473" w:rsidP="00934473">
      <w:pPr>
        <w:pStyle w:val="Lijstalinea"/>
        <w:rPr>
          <w:sz w:val="21"/>
          <w:szCs w:val="21"/>
          <w:lang w:val="en-US"/>
        </w:rPr>
      </w:pPr>
    </w:p>
    <w:p w14:paraId="190C82E3" w14:textId="788E391E" w:rsidR="00934473" w:rsidRDefault="00934473" w:rsidP="00934473">
      <w:pPr>
        <w:pStyle w:val="Lijstalinea"/>
        <w:numPr>
          <w:ilvl w:val="0"/>
          <w:numId w:val="8"/>
        </w:numPr>
        <w:spacing w:after="0" w:afterAutospacing="0"/>
        <w:jc w:val="left"/>
        <w:rPr>
          <w:sz w:val="21"/>
          <w:szCs w:val="21"/>
          <w:lang w:val="en-US"/>
        </w:rPr>
      </w:pPr>
      <w:r w:rsidRPr="00934473">
        <w:rPr>
          <w:sz w:val="21"/>
          <w:szCs w:val="21"/>
          <w:lang w:val="en-US"/>
        </w:rPr>
        <w:t>If Plan Vivo committee members miss two or more committee meetings, they may be voted out of the Plan Vivo committee by the other committee members unless there are valid extenuating circumstances.</w:t>
      </w:r>
    </w:p>
    <w:p w14:paraId="377021EB" w14:textId="77777777" w:rsidR="00934473" w:rsidRPr="00934473" w:rsidRDefault="00934473" w:rsidP="00934473">
      <w:pPr>
        <w:spacing w:after="0"/>
        <w:ind w:left="720"/>
      </w:pPr>
    </w:p>
    <w:p w14:paraId="100607E6" w14:textId="77777777" w:rsidR="00934473" w:rsidRPr="00934473" w:rsidRDefault="00934473" w:rsidP="00934473">
      <w:pPr>
        <w:pStyle w:val="Lijstalinea"/>
        <w:numPr>
          <w:ilvl w:val="0"/>
          <w:numId w:val="8"/>
        </w:numPr>
        <w:spacing w:after="0" w:afterAutospacing="0"/>
        <w:jc w:val="left"/>
        <w:rPr>
          <w:sz w:val="21"/>
          <w:szCs w:val="21"/>
          <w:lang w:val="en-US"/>
        </w:rPr>
      </w:pPr>
      <w:r w:rsidRPr="00934473">
        <w:rPr>
          <w:sz w:val="21"/>
          <w:szCs w:val="21"/>
          <w:lang w:val="en-US"/>
        </w:rPr>
        <w:t>There will be a President and Vice-President elected by the Plan Vivo committee. At least one of these roles must be filled by a non-male person. The President and vice-president are elected again after two years. After a period of 6 years, the President and Vice-President must stand down and may re-stand for election after one year.</w:t>
      </w:r>
    </w:p>
    <w:p w14:paraId="5269B654" w14:textId="77777777" w:rsidR="00934473" w:rsidRPr="00934473" w:rsidRDefault="00934473" w:rsidP="00934473">
      <w:pPr>
        <w:pStyle w:val="Lijstalinea"/>
        <w:rPr>
          <w:sz w:val="21"/>
          <w:szCs w:val="21"/>
          <w:lang w:val="en-US"/>
        </w:rPr>
      </w:pPr>
    </w:p>
    <w:p w14:paraId="3C84A210" w14:textId="77777777" w:rsidR="00934473" w:rsidRPr="00934473" w:rsidRDefault="00934473" w:rsidP="00934473">
      <w:pPr>
        <w:pStyle w:val="Lijstalinea"/>
        <w:numPr>
          <w:ilvl w:val="0"/>
          <w:numId w:val="8"/>
        </w:numPr>
        <w:spacing w:after="0" w:afterAutospacing="0"/>
        <w:jc w:val="left"/>
        <w:rPr>
          <w:sz w:val="21"/>
          <w:szCs w:val="21"/>
          <w:lang w:val="en-US"/>
        </w:rPr>
      </w:pPr>
      <w:r w:rsidRPr="00934473">
        <w:rPr>
          <w:sz w:val="21"/>
          <w:szCs w:val="21"/>
          <w:lang w:val="en-US"/>
        </w:rPr>
        <w:t>In addition to meetings, Plan Vivo committee members will also be required to attend training and engagement activities designed to build the overall capacity of the village to manage the project and increase familiarity with project areas and objectives.</w:t>
      </w:r>
    </w:p>
    <w:p w14:paraId="474A08B8" w14:textId="77777777" w:rsidR="00934473" w:rsidRPr="00934473" w:rsidRDefault="00934473" w:rsidP="00934473">
      <w:pPr>
        <w:pStyle w:val="Lijstalinea"/>
        <w:rPr>
          <w:sz w:val="21"/>
          <w:szCs w:val="21"/>
          <w:lang w:val="en-US"/>
        </w:rPr>
      </w:pPr>
    </w:p>
    <w:p w14:paraId="7E3D4A90" w14:textId="77777777" w:rsidR="00934473" w:rsidRPr="00934473" w:rsidRDefault="00934473" w:rsidP="00934473">
      <w:pPr>
        <w:pStyle w:val="Lijstalinea"/>
        <w:numPr>
          <w:ilvl w:val="0"/>
          <w:numId w:val="8"/>
        </w:numPr>
        <w:spacing w:after="0" w:afterAutospacing="0"/>
        <w:jc w:val="left"/>
        <w:rPr>
          <w:sz w:val="21"/>
          <w:szCs w:val="21"/>
          <w:lang w:val="en-US"/>
        </w:rPr>
      </w:pPr>
      <w:r w:rsidRPr="00934473">
        <w:rPr>
          <w:sz w:val="21"/>
          <w:szCs w:val="21"/>
          <w:lang w:val="en-US"/>
        </w:rPr>
        <w:t xml:space="preserve">The role of the Plan Vivo committee will be to represent and engage with their village in relation to the activities and outcomes of the Fes </w:t>
      </w:r>
      <w:proofErr w:type="spellStart"/>
      <w:r w:rsidRPr="00934473">
        <w:rPr>
          <w:sz w:val="21"/>
          <w:szCs w:val="21"/>
          <w:lang w:val="en-US"/>
        </w:rPr>
        <w:t>Enying</w:t>
      </w:r>
      <w:proofErr w:type="spellEnd"/>
      <w:r w:rsidRPr="00934473">
        <w:rPr>
          <w:sz w:val="21"/>
          <w:szCs w:val="21"/>
          <w:lang w:val="en-US"/>
        </w:rPr>
        <w:t xml:space="preserve"> Project.</w:t>
      </w:r>
    </w:p>
    <w:p w14:paraId="106280B5" w14:textId="77777777" w:rsidR="00934473" w:rsidRPr="00934473" w:rsidRDefault="00934473" w:rsidP="00934473">
      <w:pPr>
        <w:pStyle w:val="Lijstalinea"/>
        <w:rPr>
          <w:sz w:val="21"/>
          <w:szCs w:val="21"/>
          <w:lang w:val="en-US"/>
        </w:rPr>
      </w:pPr>
    </w:p>
    <w:p w14:paraId="2DF0661D" w14:textId="77777777" w:rsidR="00934473" w:rsidRPr="00934473" w:rsidRDefault="00934473" w:rsidP="00934473">
      <w:pPr>
        <w:pStyle w:val="Lijstalinea"/>
        <w:numPr>
          <w:ilvl w:val="0"/>
          <w:numId w:val="8"/>
        </w:numPr>
        <w:spacing w:after="0" w:afterAutospacing="0"/>
        <w:jc w:val="left"/>
        <w:rPr>
          <w:sz w:val="21"/>
          <w:szCs w:val="21"/>
          <w:lang w:val="en-US"/>
        </w:rPr>
      </w:pPr>
      <w:r w:rsidRPr="00934473">
        <w:rPr>
          <w:sz w:val="21"/>
          <w:szCs w:val="21"/>
          <w:lang w:val="en-US"/>
        </w:rPr>
        <w:t xml:space="preserve">The objective of the Plan Vivo committee will be to support the operations of the Fes </w:t>
      </w:r>
      <w:proofErr w:type="spellStart"/>
      <w:r w:rsidRPr="00934473">
        <w:rPr>
          <w:sz w:val="21"/>
          <w:szCs w:val="21"/>
          <w:lang w:val="en-US"/>
        </w:rPr>
        <w:t>Enying</w:t>
      </w:r>
      <w:proofErr w:type="spellEnd"/>
      <w:r w:rsidRPr="00934473">
        <w:rPr>
          <w:sz w:val="21"/>
          <w:szCs w:val="21"/>
          <w:lang w:val="en-US"/>
        </w:rPr>
        <w:t xml:space="preserve"> Project and to ensure that this project brings benefits to the village through its agroforestry activities including the sale of carbon sequestration credits.</w:t>
      </w:r>
    </w:p>
    <w:p w14:paraId="7A8A2F83" w14:textId="77777777" w:rsidR="00934473" w:rsidRPr="00934473" w:rsidRDefault="00934473" w:rsidP="00934473">
      <w:pPr>
        <w:pStyle w:val="Lijstalinea"/>
        <w:rPr>
          <w:sz w:val="21"/>
          <w:szCs w:val="21"/>
          <w:lang w:val="en-US"/>
        </w:rPr>
      </w:pPr>
    </w:p>
    <w:p w14:paraId="224DB1A6" w14:textId="77777777" w:rsidR="00934473" w:rsidRPr="00934473" w:rsidRDefault="00934473" w:rsidP="00934473">
      <w:pPr>
        <w:pStyle w:val="Lijstalinea"/>
        <w:numPr>
          <w:ilvl w:val="0"/>
          <w:numId w:val="8"/>
        </w:numPr>
        <w:spacing w:after="0" w:afterAutospacing="0"/>
        <w:jc w:val="left"/>
        <w:rPr>
          <w:sz w:val="21"/>
          <w:szCs w:val="21"/>
          <w:lang w:val="en-US"/>
        </w:rPr>
      </w:pPr>
      <w:r w:rsidRPr="00934473">
        <w:rPr>
          <w:sz w:val="21"/>
          <w:szCs w:val="21"/>
          <w:lang w:val="en-US"/>
        </w:rPr>
        <w:t xml:space="preserve">The scope of the Fes </w:t>
      </w:r>
      <w:proofErr w:type="spellStart"/>
      <w:r w:rsidRPr="00934473">
        <w:rPr>
          <w:sz w:val="21"/>
          <w:szCs w:val="21"/>
          <w:lang w:val="en-US"/>
        </w:rPr>
        <w:t>Enying</w:t>
      </w:r>
      <w:proofErr w:type="spellEnd"/>
      <w:r w:rsidRPr="00934473">
        <w:rPr>
          <w:sz w:val="21"/>
          <w:szCs w:val="21"/>
          <w:lang w:val="en-US"/>
        </w:rPr>
        <w:t xml:space="preserve"> Project will be fifty years and the Plan Vivo committee should operate for the full length of the project.</w:t>
      </w:r>
    </w:p>
    <w:p w14:paraId="19A4E6ED" w14:textId="77777777" w:rsidR="00934473" w:rsidRPr="00934473" w:rsidRDefault="00934473" w:rsidP="00934473">
      <w:pPr>
        <w:rPr>
          <w:rFonts w:ascii="Arial" w:hAnsi="Arial" w:cs="Arial"/>
        </w:rPr>
      </w:pPr>
    </w:p>
    <w:p w14:paraId="663BDFB9" w14:textId="77777777" w:rsidR="00934473" w:rsidRPr="00934473" w:rsidRDefault="00934473" w:rsidP="00934473">
      <w:pPr>
        <w:rPr>
          <w:rStyle w:val="Nadruk"/>
          <w:rFonts w:ascii="Arial" w:hAnsi="Arial" w:cs="Arial"/>
        </w:rPr>
      </w:pPr>
      <w:r w:rsidRPr="00934473">
        <w:rPr>
          <w:rStyle w:val="Nadruk"/>
          <w:rFonts w:ascii="Arial" w:hAnsi="Arial" w:cs="Arial"/>
        </w:rPr>
        <w:t xml:space="preserve">Dispute </w:t>
      </w:r>
      <w:proofErr w:type="gramStart"/>
      <w:r w:rsidRPr="00934473">
        <w:rPr>
          <w:rStyle w:val="Nadruk"/>
          <w:rFonts w:ascii="Arial" w:hAnsi="Arial" w:cs="Arial"/>
        </w:rPr>
        <w:t>resolution</w:t>
      </w:r>
      <w:proofErr w:type="gramEnd"/>
    </w:p>
    <w:p w14:paraId="22029CF1" w14:textId="77777777" w:rsidR="00934473" w:rsidRPr="00934473" w:rsidRDefault="00934473" w:rsidP="00934473">
      <w:pPr>
        <w:rPr>
          <w:rFonts w:ascii="Arial" w:hAnsi="Arial" w:cs="Arial"/>
        </w:rPr>
      </w:pPr>
      <w:r w:rsidRPr="00934473">
        <w:rPr>
          <w:rFonts w:ascii="Arial" w:hAnsi="Arial" w:cs="Arial"/>
        </w:rPr>
        <w:t xml:space="preserve">In the case of a deadlock, where Plan Vivo committee members are unable to reach </w:t>
      </w:r>
      <w:commentRangeStart w:id="7"/>
      <w:r w:rsidRPr="00934473">
        <w:rPr>
          <w:rFonts w:ascii="Arial" w:hAnsi="Arial" w:cs="Arial"/>
        </w:rPr>
        <w:t xml:space="preserve">a majority </w:t>
      </w:r>
      <w:commentRangeEnd w:id="7"/>
      <w:r w:rsidR="00C95E80">
        <w:rPr>
          <w:rStyle w:val="Verwijzingopmerking"/>
        </w:rPr>
        <w:commentReference w:id="7"/>
      </w:r>
      <w:r w:rsidRPr="00934473">
        <w:rPr>
          <w:rFonts w:ascii="Arial" w:hAnsi="Arial" w:cs="Arial"/>
        </w:rPr>
        <w:t>decision, the President of the committee can:</w:t>
      </w:r>
    </w:p>
    <w:p w14:paraId="594B9022" w14:textId="77777777" w:rsidR="00934473" w:rsidRPr="00934473" w:rsidRDefault="00934473" w:rsidP="00934473">
      <w:pPr>
        <w:pStyle w:val="Lijstalinea"/>
        <w:numPr>
          <w:ilvl w:val="0"/>
          <w:numId w:val="9"/>
        </w:numPr>
        <w:spacing w:after="0" w:afterAutospacing="0"/>
        <w:jc w:val="left"/>
        <w:rPr>
          <w:sz w:val="21"/>
          <w:szCs w:val="21"/>
          <w:lang w:val="en-US"/>
        </w:rPr>
      </w:pPr>
      <w:r w:rsidRPr="00934473">
        <w:rPr>
          <w:sz w:val="21"/>
          <w:szCs w:val="21"/>
          <w:lang w:val="en-US"/>
        </w:rPr>
        <w:t xml:space="preserve">Choose to give a single casting vote to the two non-voting members (Commune and Fes </w:t>
      </w:r>
      <w:proofErr w:type="spellStart"/>
      <w:r w:rsidRPr="00934473">
        <w:rPr>
          <w:sz w:val="21"/>
          <w:szCs w:val="21"/>
          <w:lang w:val="en-US"/>
        </w:rPr>
        <w:t>Enying</w:t>
      </w:r>
      <w:proofErr w:type="spellEnd"/>
      <w:r w:rsidRPr="00934473">
        <w:rPr>
          <w:sz w:val="21"/>
          <w:szCs w:val="21"/>
          <w:lang w:val="en-US"/>
        </w:rPr>
        <w:t xml:space="preserve">) for that decision only. </w:t>
      </w:r>
    </w:p>
    <w:p w14:paraId="42E5463D" w14:textId="77777777" w:rsidR="00934473" w:rsidRPr="00934473" w:rsidRDefault="00934473" w:rsidP="00934473">
      <w:pPr>
        <w:pStyle w:val="Lijstalinea"/>
        <w:numPr>
          <w:ilvl w:val="0"/>
          <w:numId w:val="9"/>
        </w:numPr>
        <w:spacing w:after="0" w:afterAutospacing="0"/>
        <w:jc w:val="left"/>
        <w:rPr>
          <w:sz w:val="21"/>
          <w:szCs w:val="21"/>
          <w:lang w:val="en-US"/>
        </w:rPr>
      </w:pPr>
      <w:r w:rsidRPr="00934473">
        <w:rPr>
          <w:sz w:val="21"/>
          <w:szCs w:val="21"/>
          <w:lang w:val="en-US"/>
        </w:rPr>
        <w:t xml:space="preserve">Choose to refer the matter to the village </w:t>
      </w:r>
      <w:proofErr w:type="gramStart"/>
      <w:r w:rsidRPr="00934473">
        <w:rPr>
          <w:sz w:val="21"/>
          <w:szCs w:val="21"/>
          <w:lang w:val="en-US"/>
        </w:rPr>
        <w:t>chiefs</w:t>
      </w:r>
      <w:proofErr w:type="gramEnd"/>
    </w:p>
    <w:p w14:paraId="70C45C7D" w14:textId="77777777" w:rsidR="00934473" w:rsidRPr="00934473" w:rsidRDefault="00934473" w:rsidP="00934473">
      <w:pPr>
        <w:pStyle w:val="Lijstalinea"/>
        <w:numPr>
          <w:ilvl w:val="0"/>
          <w:numId w:val="9"/>
        </w:numPr>
        <w:spacing w:after="0" w:afterAutospacing="0"/>
        <w:jc w:val="left"/>
        <w:rPr>
          <w:sz w:val="21"/>
          <w:szCs w:val="21"/>
          <w:lang w:val="en-US"/>
        </w:rPr>
      </w:pPr>
      <w:r w:rsidRPr="00934473">
        <w:rPr>
          <w:sz w:val="21"/>
          <w:szCs w:val="21"/>
          <w:lang w:val="en-US"/>
        </w:rPr>
        <w:t xml:space="preserve">Choose to call a village meeting to reach consensus on the issue. </w:t>
      </w:r>
    </w:p>
    <w:p w14:paraId="381D0871" w14:textId="77777777" w:rsidR="00934473" w:rsidRPr="00934473" w:rsidRDefault="00934473" w:rsidP="00934473">
      <w:pPr>
        <w:rPr>
          <w:rFonts w:ascii="Arial" w:hAnsi="Arial" w:cs="Arial"/>
        </w:rPr>
      </w:pPr>
    </w:p>
    <w:p w14:paraId="630E403F" w14:textId="2BACE668" w:rsidR="00103380" w:rsidRPr="00934473" w:rsidRDefault="00934473" w:rsidP="00934473">
      <w:pPr>
        <w:rPr>
          <w:rFonts w:cstheme="minorHAnsi"/>
          <w:sz w:val="22"/>
          <w:szCs w:val="22"/>
        </w:rPr>
      </w:pPr>
      <w:r w:rsidRPr="00934473">
        <w:rPr>
          <w:rFonts w:ascii="Arial" w:hAnsi="Arial" w:cs="Arial"/>
        </w:rPr>
        <w:t xml:space="preserve">Where the non-voting representatives of the commune Bankim and Fes </w:t>
      </w:r>
      <w:proofErr w:type="spellStart"/>
      <w:r w:rsidRPr="00934473">
        <w:rPr>
          <w:rFonts w:ascii="Arial" w:hAnsi="Arial" w:cs="Arial"/>
        </w:rPr>
        <w:t>Enying</w:t>
      </w:r>
      <w:proofErr w:type="spellEnd"/>
      <w:r w:rsidRPr="00934473">
        <w:rPr>
          <w:rFonts w:ascii="Arial" w:hAnsi="Arial" w:cs="Arial"/>
        </w:rPr>
        <w:t xml:space="preserve"> </w:t>
      </w:r>
      <w:proofErr w:type="gramStart"/>
      <w:r w:rsidRPr="00934473">
        <w:rPr>
          <w:rFonts w:ascii="Arial" w:hAnsi="Arial" w:cs="Arial"/>
        </w:rPr>
        <w:t>are in agreement</w:t>
      </w:r>
      <w:proofErr w:type="gramEnd"/>
      <w:r w:rsidRPr="00934473">
        <w:rPr>
          <w:rFonts w:ascii="Arial" w:hAnsi="Arial" w:cs="Arial"/>
        </w:rPr>
        <w:t xml:space="preserve"> that a Plan Vivo committee decision is contradictory to the aims and purpose of the Fes </w:t>
      </w:r>
      <w:proofErr w:type="spellStart"/>
      <w:r w:rsidRPr="00934473">
        <w:rPr>
          <w:rFonts w:ascii="Arial" w:hAnsi="Arial" w:cs="Arial"/>
        </w:rPr>
        <w:t>Enying</w:t>
      </w:r>
      <w:proofErr w:type="spellEnd"/>
      <w:r w:rsidRPr="00934473">
        <w:rPr>
          <w:rFonts w:ascii="Arial" w:hAnsi="Arial" w:cs="Arial"/>
        </w:rPr>
        <w:t xml:space="preserve"> Project and/or rules governing the expenditure of carbon credit income, they have the right to appeal that decision to the President. Examples can be but are not limited to: Refusal to pursue dispute resolution as per the process defined in the Plan Vivo committee agreement; decisions by the commune to undertake logging or sale of Fes </w:t>
      </w:r>
      <w:proofErr w:type="spellStart"/>
      <w:r w:rsidRPr="00934473">
        <w:rPr>
          <w:rFonts w:ascii="Arial" w:hAnsi="Arial" w:cs="Arial"/>
        </w:rPr>
        <w:t>Enying</w:t>
      </w:r>
      <w:proofErr w:type="spellEnd"/>
      <w:r w:rsidRPr="00934473">
        <w:rPr>
          <w:rFonts w:ascii="Arial" w:hAnsi="Arial" w:cs="Arial"/>
        </w:rPr>
        <w:t xml:space="preserve"> project lands to a private party; decisions to use operating funds for non-project activities or allocating carbon credit income for individual gain rather than for socioenvironmental benefits for the whole village community. In this case, appeal, the non-voting members will be given an opportunity to explain their opposition to the decision and, after hearing these arguments, the committee will vote again. If the decision is still unsatisfactory to the commune and Project Coordinators, the issue will be resolved through arbitration by the Project agreement.</w:t>
      </w:r>
    </w:p>
    <w:sectPr w:rsidR="00103380" w:rsidRPr="00934473">
      <w:headerReference w:type="even" r:id="rId15"/>
      <w:headerReference w:type="default" r:id="rId16"/>
      <w:footerReference w:type="even" r:id="rId17"/>
      <w:footerReference w:type="default" r:id="rId18"/>
      <w:headerReference w:type="first" r:id="rId19"/>
      <w:footerReference w:type="first" r:id="rId20"/>
      <w:pgSz w:w="11900" w:h="16840"/>
      <w:pgMar w:top="1693" w:right="1134" w:bottom="1693" w:left="1134" w:header="1134" w:footer="1134" w:gutter="0"/>
      <w:pgNumType w:start="1"/>
      <w:cols w:space="708"/>
      <w:titlePg/>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Sil Lanckriet" w:date="2024-05-03T15:56:00Z" w:initials="SL">
    <w:p w14:paraId="148AE94A" w14:textId="77777777" w:rsidR="00630B48" w:rsidRDefault="00630B48" w:rsidP="00630B48">
      <w:pPr>
        <w:pStyle w:val="Tekstopmerking"/>
      </w:pPr>
      <w:r>
        <w:rPr>
          <w:rStyle w:val="Verwijzingopmerking"/>
        </w:rPr>
        <w:annotationRef/>
      </w:r>
      <w:r>
        <w:t>Situatie missed in jaar 1 en partially missed in jaar 2 = issuance?</w:t>
      </w:r>
    </w:p>
  </w:comment>
  <w:comment w:id="3" w:author="Jade Timperman" w:date="2024-05-08T12:57:00Z" w:initials="C">
    <w:p w14:paraId="54437D5F" w14:textId="77777777" w:rsidR="00B31A46" w:rsidRDefault="00B31A46" w:rsidP="00B31A46">
      <w:r>
        <w:rPr>
          <w:rStyle w:val="Verwijzingopmerking"/>
        </w:rPr>
        <w:annotationRef/>
      </w:r>
      <w:r>
        <w:rPr>
          <w:color w:val="000000"/>
          <w:sz w:val="24"/>
        </w:rPr>
        <w:t xml:space="preserve">Hebben jullie dit ook bij jullie andere contracten? </w:t>
      </w:r>
    </w:p>
  </w:comment>
  <w:comment w:id="5" w:author="Sil Lanckriet" w:date="2024-05-03T16:01:00Z" w:initials="SL">
    <w:p w14:paraId="31025B04" w14:textId="0960C151" w:rsidR="00C95E80" w:rsidRDefault="00C95E80" w:rsidP="00C95E80">
      <w:pPr>
        <w:pStyle w:val="Tekstopmerking"/>
      </w:pPr>
      <w:r>
        <w:rPr>
          <w:rStyle w:val="Verwijzingopmerking"/>
        </w:rPr>
        <w:annotationRef/>
      </w:r>
      <w:r>
        <w:t>Misschien drie kwart van maken? Zodat, als dan gestemd wordt met ⅔  meerderheid, uiteindelijk dus de meerderheid pro heeft gestemd</w:t>
      </w:r>
    </w:p>
  </w:comment>
  <w:comment w:id="6" w:author="Jade Timperman" w:date="2024-05-08T12:49:00Z" w:initials="C">
    <w:p w14:paraId="2B3F36C5" w14:textId="77777777" w:rsidR="00E769A5" w:rsidRDefault="00E769A5" w:rsidP="00E769A5">
      <w:r>
        <w:rPr>
          <w:rStyle w:val="Verwijzingopmerking"/>
        </w:rPr>
        <w:annotationRef/>
      </w:r>
      <w:r>
        <w:rPr>
          <w:color w:val="000000"/>
          <w:sz w:val="24"/>
        </w:rPr>
        <w:t xml:space="preserve">Deze zijn wel al afgegeven aan PV comités, kunnen we die nog aanpassen? </w:t>
      </w:r>
    </w:p>
  </w:comment>
  <w:comment w:id="7" w:author="Sil Lanckriet" w:date="2024-05-03T16:02:00Z" w:initials="SL">
    <w:p w14:paraId="14B21005" w14:textId="2D78B8EF" w:rsidR="00C95E80" w:rsidRDefault="00C95E80" w:rsidP="00C95E80">
      <w:pPr>
        <w:pStyle w:val="Tekstopmerking"/>
      </w:pPr>
      <w:r>
        <w:rPr>
          <w:rStyle w:val="Verwijzingopmerking"/>
        </w:rPr>
        <w:annotationRef/>
      </w:r>
      <w:r>
        <w:t>⅔ majority?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48AE94A" w15:done="0"/>
  <w15:commentEx w15:paraId="54437D5F" w15:paraIdParent="148AE94A" w15:done="0"/>
  <w15:commentEx w15:paraId="31025B04" w15:done="0"/>
  <w15:commentEx w15:paraId="2B3F36C5" w15:paraIdParent="31025B04" w15:done="0"/>
  <w15:commentEx w15:paraId="14B2100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FA1C2FA" w16cex:dateUtc="2024-05-03T13:56:00Z"/>
  <w16cex:commentExtensible w16cex:durableId="70BAFB70" w16cex:dateUtc="2024-05-08T10:57:00Z"/>
  <w16cex:commentExtensible w16cex:durableId="4B95DE0C" w16cex:dateUtc="2024-05-03T14:01:00Z"/>
  <w16cex:commentExtensible w16cex:durableId="4EC14A95" w16cex:dateUtc="2024-05-08T10:49:00Z"/>
  <w16cex:commentExtensible w16cex:durableId="75497D41" w16cex:dateUtc="2024-05-03T14: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48AE94A" w16cid:durableId="2FA1C2FA"/>
  <w16cid:commentId w16cid:paraId="54437D5F" w16cid:durableId="70BAFB70"/>
  <w16cid:commentId w16cid:paraId="31025B04" w16cid:durableId="4B95DE0C"/>
  <w16cid:commentId w16cid:paraId="2B3F36C5" w16cid:durableId="4EC14A95"/>
  <w16cid:commentId w16cid:paraId="14B21005" w16cid:durableId="75497D4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E38829" w14:textId="77777777" w:rsidR="009C6D5F" w:rsidRDefault="009C6D5F">
      <w:pPr>
        <w:spacing w:after="0" w:line="240" w:lineRule="auto"/>
      </w:pPr>
      <w:r>
        <w:separator/>
      </w:r>
    </w:p>
  </w:endnote>
  <w:endnote w:type="continuationSeparator" w:id="0">
    <w:p w14:paraId="6F8F1A73" w14:textId="77777777" w:rsidR="009C6D5F" w:rsidRDefault="009C6D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Noto Sans Symbols">
    <w:altName w:val="Calibri"/>
    <w:panose1 w:val="020B0604020202020204"/>
    <w:charset w:val="00"/>
    <w:family w:val="auto"/>
    <w:pitch w:val="default"/>
  </w:font>
  <w:font w:name="Calibri Light">
    <w:panose1 w:val="020F03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Grande">
    <w:panose1 w:val="020B0600040502020204"/>
    <w:charset w:val="00"/>
    <w:family w:val="swiss"/>
    <w:notTrueType/>
    <w:pitch w:val="variable"/>
    <w:sig w:usb0="E1000AEF" w:usb1="5000A1FF" w:usb2="00000000" w:usb3="00000000" w:csb0="000001BF" w:csb1="00000000"/>
  </w:font>
  <w:font w:name="ヒラギノ角ゴ Pro W3">
    <w:altName w:val="Yu Gothic"/>
    <w:panose1 w:val="020B0604020202020204"/>
    <w:charset w:val="80"/>
    <w:family w:val="auto"/>
    <w:pitch w:val="variable"/>
    <w:sig w:usb0="00000000" w:usb1="00000000" w:usb2="01000407" w:usb3="00000000" w:csb0="00020000"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Merriweather Sans">
    <w:panose1 w:val="00000000000000000000"/>
    <w:charset w:val="4D"/>
    <w:family w:val="auto"/>
    <w:pitch w:val="variable"/>
    <w:sig w:usb0="A00004FF" w:usb1="4000207B" w:usb2="00000000" w:usb3="00000000" w:csb0="0000019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DA807" w14:textId="77777777" w:rsidR="00103380" w:rsidRDefault="00000000">
    <w:pPr>
      <w:widowControl w:val="0"/>
      <w:pBdr>
        <w:top w:val="nil"/>
        <w:left w:val="nil"/>
        <w:bottom w:val="nil"/>
        <w:right w:val="nil"/>
        <w:between w:val="nil"/>
      </w:pBdr>
      <w:tabs>
        <w:tab w:val="center" w:pos="4818"/>
        <w:tab w:val="right" w:pos="9637"/>
      </w:tabs>
      <w:jc w:val="right"/>
      <w:rPr>
        <w:rFonts w:ascii="Times New Roman" w:eastAsia="Times New Roman" w:hAnsi="Times New Roman" w:cs="Times New Roman"/>
        <w:color w:val="000000"/>
        <w:sz w:val="20"/>
        <w:szCs w:val="20"/>
      </w:rPr>
    </w:pPr>
    <w:r>
      <w:rPr>
        <w:rFonts w:ascii="Merriweather Sans" w:eastAsia="Merriweather Sans" w:hAnsi="Merriweather Sans" w:cs="Merriweather Sans"/>
        <w:noProof/>
        <w:color w:val="000000"/>
        <w:sz w:val="22"/>
        <w:szCs w:val="22"/>
      </w:rPr>
      <w:drawing>
        <wp:inline distT="0" distB="0" distL="0" distR="0" wp14:anchorId="08F00CE0" wp14:editId="7C2AAB43">
          <wp:extent cx="1762125" cy="523875"/>
          <wp:effectExtent l="0" t="0" r="0" b="0"/>
          <wp:docPr id="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762125" cy="523875"/>
                  </a:xfrm>
                  <a:prstGeom prst="rect">
                    <a:avLst/>
                  </a:prstGeom>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23AA3" w14:textId="77777777" w:rsidR="00103380" w:rsidRDefault="00103380">
    <w:pPr>
      <w:widowControl w:val="0"/>
      <w:pBdr>
        <w:top w:val="nil"/>
        <w:left w:val="nil"/>
        <w:bottom w:val="nil"/>
        <w:right w:val="nil"/>
        <w:between w:val="nil"/>
      </w:pBdr>
      <w:tabs>
        <w:tab w:val="center" w:pos="4818"/>
        <w:tab w:val="right" w:pos="9637"/>
      </w:tabs>
      <w:jc w:val="right"/>
      <w:rPr>
        <w:rFonts w:ascii="Times New Roman" w:eastAsia="Times New Roman" w:hAnsi="Times New Roman" w:cs="Times New Roman"/>
        <w:color w:val="000000"/>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78D22B" w14:textId="77777777" w:rsidR="00103380" w:rsidRDefault="00103380">
    <w:pPr>
      <w:widowControl w:val="0"/>
      <w:pBdr>
        <w:top w:val="nil"/>
        <w:left w:val="nil"/>
        <w:bottom w:val="nil"/>
        <w:right w:val="nil"/>
        <w:between w:val="nil"/>
      </w:pBdr>
      <w:tabs>
        <w:tab w:val="center" w:pos="4818"/>
        <w:tab w:val="right" w:pos="9637"/>
      </w:tabs>
      <w:jc w:val="right"/>
      <w:rPr>
        <w:rFonts w:ascii="Times New Roman" w:eastAsia="Times New Roman" w:hAnsi="Times New Roman" w:cs="Times New Roman"/>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9F4EAA" w14:textId="77777777" w:rsidR="009C6D5F" w:rsidRDefault="009C6D5F">
      <w:pPr>
        <w:spacing w:after="0" w:line="240" w:lineRule="auto"/>
      </w:pPr>
      <w:r>
        <w:separator/>
      </w:r>
    </w:p>
  </w:footnote>
  <w:footnote w:type="continuationSeparator" w:id="0">
    <w:p w14:paraId="0EDED45E" w14:textId="77777777" w:rsidR="009C6D5F" w:rsidRDefault="009C6D5F">
      <w:pPr>
        <w:spacing w:after="0" w:line="240" w:lineRule="auto"/>
      </w:pPr>
      <w:r>
        <w:continuationSeparator/>
      </w:r>
    </w:p>
  </w:footnote>
  <w:footnote w:id="1">
    <w:p w14:paraId="468331C7" w14:textId="77777777" w:rsidR="0001275D" w:rsidRDefault="0001275D" w:rsidP="0001275D">
      <w:pPr>
        <w:spacing w:after="0" w:line="240" w:lineRule="auto"/>
        <w:rPr>
          <w:sz w:val="20"/>
          <w:szCs w:val="20"/>
        </w:rPr>
      </w:pPr>
      <w:r>
        <w:rPr>
          <w:vertAlign w:val="superscript"/>
        </w:rPr>
        <w:footnoteRef/>
      </w:r>
      <w:r>
        <w:rPr>
          <w:sz w:val="20"/>
          <w:szCs w:val="20"/>
        </w:rPr>
        <w:t xml:space="preserve"> In case women are not allowed to participate in meetings, separate meetings including only women will be held and secure that all participants are included. </w:t>
      </w:r>
    </w:p>
  </w:footnote>
  <w:footnote w:id="2">
    <w:p w14:paraId="5BE0C966" w14:textId="1962755D" w:rsidR="0001275D" w:rsidRPr="005304FB" w:rsidRDefault="0001275D" w:rsidP="0001275D">
      <w:pPr>
        <w:pStyle w:val="Normaalweb"/>
        <w:spacing w:before="0" w:beforeAutospacing="0" w:after="160" w:afterAutospacing="0"/>
        <w:jc w:val="both"/>
        <w:rPr>
          <w:rFonts w:ascii="Calibri" w:hAnsi="Calibri"/>
          <w:sz w:val="20"/>
          <w:szCs w:val="20"/>
        </w:rPr>
      </w:pPr>
      <w:r>
        <w:rPr>
          <w:rStyle w:val="Voetnootmarkering"/>
        </w:rPr>
        <w:footnoteRef/>
      </w:r>
      <w:r>
        <w:t xml:space="preserve"> </w:t>
      </w:r>
      <w:r w:rsidRPr="005304FB">
        <w:rPr>
          <w:rFonts w:ascii="Arial" w:eastAsia="Times New Roman" w:hAnsi="Arial" w:cs="Arial"/>
          <w:color w:val="000000"/>
          <w:sz w:val="21"/>
          <w:szCs w:val="21"/>
          <w:lang w:eastAsia="nl-NL"/>
        </w:rPr>
        <w:t> </w:t>
      </w:r>
      <w:r w:rsidR="005F1C55" w:rsidRPr="005F1C55">
        <w:rPr>
          <w:rFonts w:ascii="Calibri" w:hAnsi="Calibri"/>
          <w:sz w:val="20"/>
          <w:szCs w:val="20"/>
        </w:rPr>
        <w:t xml:space="preserve">When </w:t>
      </w:r>
      <w:proofErr w:type="spellStart"/>
      <w:r w:rsidR="005F1C55" w:rsidRPr="005F1C55">
        <w:rPr>
          <w:rFonts w:ascii="Calibri" w:hAnsi="Calibri"/>
          <w:sz w:val="20"/>
          <w:szCs w:val="20"/>
        </w:rPr>
        <w:t>Mbororo</w:t>
      </w:r>
      <w:proofErr w:type="spellEnd"/>
      <w:r w:rsidR="005F1C55" w:rsidRPr="005F1C55">
        <w:rPr>
          <w:rFonts w:ascii="Calibri" w:hAnsi="Calibri"/>
          <w:sz w:val="20"/>
          <w:szCs w:val="20"/>
        </w:rPr>
        <w:t xml:space="preserve"> settlements are close to villages or if assigned grazing land is adjacent to the village</w:t>
      </w:r>
      <w:r w:rsidR="005F1C55">
        <w:rPr>
          <w:rFonts w:ascii="Calibri" w:hAnsi="Calibri"/>
          <w:sz w:val="20"/>
          <w:szCs w:val="20"/>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A34CA" w14:textId="77777777" w:rsidR="00103380" w:rsidRDefault="00000000">
    <w:pPr>
      <w:widowControl w:val="0"/>
      <w:pBdr>
        <w:top w:val="nil"/>
        <w:left w:val="nil"/>
        <w:bottom w:val="nil"/>
        <w:right w:val="nil"/>
        <w:between w:val="nil"/>
      </w:pBdr>
      <w:tabs>
        <w:tab w:val="center" w:pos="4818"/>
        <w:tab w:val="right" w:pos="9637"/>
      </w:tabs>
      <w:rPr>
        <w:rFonts w:ascii="Times New Roman" w:eastAsia="Times New Roman" w:hAnsi="Times New Roman" w:cs="Times New Roman"/>
        <w:color w:val="000000"/>
        <w:sz w:val="20"/>
        <w:szCs w:val="20"/>
      </w:rPr>
    </w:pPr>
    <w:r>
      <w:rPr>
        <w:rFonts w:ascii="Merriweather Sans" w:eastAsia="Merriweather Sans" w:hAnsi="Merriweather Sans" w:cs="Merriweather Sans"/>
        <w:color w:val="000000"/>
        <w:sz w:val="22"/>
        <w:szCs w:val="22"/>
      </w:rPr>
      <w:br/>
    </w:r>
    <w:r>
      <w:rPr>
        <w:rFonts w:ascii="Merriweather Sans" w:eastAsia="Merriweather Sans" w:hAnsi="Merriweather Sans" w:cs="Merriweather Sans"/>
        <w:noProof/>
        <w:color w:val="000000"/>
        <w:sz w:val="22"/>
        <w:szCs w:val="22"/>
      </w:rPr>
      <mc:AlternateContent>
        <mc:Choice Requires="wps">
          <w:drawing>
            <wp:anchor distT="0" distB="0" distL="0" distR="0" simplePos="0" relativeHeight="251658240" behindDoc="1" locked="0" layoutInCell="1" hidden="0" allowOverlap="1" wp14:anchorId="3D390950" wp14:editId="5027262B">
              <wp:simplePos x="0" y="0"/>
              <wp:positionH relativeFrom="page">
                <wp:posOffset>6834823</wp:posOffset>
              </wp:positionH>
              <wp:positionV relativeFrom="page">
                <wp:posOffset>444818</wp:posOffset>
              </wp:positionV>
              <wp:extent cx="742315" cy="180340"/>
              <wp:effectExtent l="0" t="0" r="0" b="0"/>
              <wp:wrapNone/>
              <wp:docPr id="4" name="Rechthoek 4"/>
              <wp:cNvGraphicFramePr/>
              <a:graphic xmlns:a="http://schemas.openxmlformats.org/drawingml/2006/main">
                <a:graphicData uri="http://schemas.microsoft.com/office/word/2010/wordprocessingShape">
                  <wps:wsp>
                    <wps:cNvSpPr/>
                    <wps:spPr>
                      <a:xfrm>
                        <a:off x="4979605" y="3694593"/>
                        <a:ext cx="732790" cy="170815"/>
                      </a:xfrm>
                      <a:prstGeom prst="rect">
                        <a:avLst/>
                      </a:prstGeom>
                      <a:solidFill>
                        <a:srgbClr val="00826D"/>
                      </a:solidFill>
                      <a:ln>
                        <a:noFill/>
                      </a:ln>
                    </wps:spPr>
                    <wps:txbx>
                      <w:txbxContent>
                        <w:p w14:paraId="26CD1BEA" w14:textId="77777777" w:rsidR="00103380" w:rsidRDefault="00000000">
                          <w:pPr>
                            <w:textDirection w:val="btLr"/>
                          </w:pPr>
                          <w:r>
                            <w:rPr>
                              <w:color w:val="000000"/>
                            </w:rPr>
                            <w:t xml:space="preserve"> PAGE 10</w:t>
                          </w:r>
                        </w:p>
                      </w:txbxContent>
                    </wps:txbx>
                    <wps:bodyPr spcFirstLastPara="1" wrap="square" lIns="0" tIns="0" rIns="0" bIns="0" anchor="t" anchorCtr="0">
                      <a:noAutofit/>
                    </wps:bodyPr>
                  </wps:wsp>
                </a:graphicData>
              </a:graphic>
            </wp:anchor>
          </w:drawing>
        </mc:Choice>
        <mc:Fallback xmlns:w16du="http://schemas.microsoft.com/office/word/2023/wordml/word16du">
          <w:pict>
            <v:rect w14:anchorId="3D390950" id="Rechthoek 4" o:spid="_x0000_s1026" style="position:absolute;margin-left:538.2pt;margin-top:35.05pt;width:58.45pt;height:14.2pt;z-index:-2516582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" fillcolor="#00826d" stroked="f">
              <v:textbox inset="0,0,0,0">
                <w:txbxContent>
                  <w:p w14:paraId="26CD1BEA" w14:textId="77777777" w:rsidR="00103380" w:rsidRDefault="00000000">
                    <w:pPr>
                      <w:textDirection w:val="btLr"/>
                    </w:pPr>
                    <w:r>
                      <w:rPr>
                        <w:color w:val="000000"/>
                      </w:rPr>
                      <w:t xml:space="preserve"> PAGE 10</w:t>
                    </w:r>
                  </w:p>
                </w:txbxContent>
              </v:textbox>
              <w10:wrap anchorx="page"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61204" w14:textId="77777777" w:rsidR="00103380" w:rsidRDefault="00000000">
    <w:pPr>
      <w:widowControl w:val="0"/>
      <w:pBdr>
        <w:top w:val="nil"/>
        <w:left w:val="nil"/>
        <w:bottom w:val="nil"/>
        <w:right w:val="nil"/>
        <w:between w:val="nil"/>
      </w:pBdr>
      <w:tabs>
        <w:tab w:val="center" w:pos="4818"/>
        <w:tab w:val="right" w:pos="9637"/>
      </w:tabs>
      <w:rPr>
        <w:rFonts w:ascii="Times New Roman" w:eastAsia="Times New Roman" w:hAnsi="Times New Roman" w:cs="Times New Roman"/>
        <w:color w:val="000000"/>
        <w:sz w:val="20"/>
        <w:szCs w:val="20"/>
      </w:rPr>
    </w:pPr>
    <w:r>
      <w:rPr>
        <w:rFonts w:ascii="Merriweather Sans" w:eastAsia="Merriweather Sans" w:hAnsi="Merriweather Sans" w:cs="Merriweather Sans"/>
        <w:color w:val="000000"/>
        <w:sz w:val="22"/>
        <w:szCs w:val="22"/>
      </w:rPr>
      <w:br/>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34E3E" w14:textId="77777777" w:rsidR="00103380" w:rsidRDefault="00103380">
    <w:pPr>
      <w:pBdr>
        <w:top w:val="nil"/>
        <w:left w:val="nil"/>
        <w:bottom w:val="nil"/>
        <w:right w:val="nil"/>
        <w:between w:val="nil"/>
      </w:pBdr>
      <w:tabs>
        <w:tab w:val="center" w:pos="4320"/>
        <w:tab w:val="right" w:pos="8640"/>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50297"/>
    <w:multiLevelType w:val="hybridMultilevel"/>
    <w:tmpl w:val="24A65C42"/>
    <w:lvl w:ilvl="0" w:tplc="0413000F">
      <w:start w:val="1"/>
      <w:numFmt w:val="decimal"/>
      <w:lvlText w:val="%1."/>
      <w:lvlJc w:val="left"/>
      <w:pPr>
        <w:ind w:left="1080" w:hanging="360"/>
      </w:p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 w15:restartNumberingAfterBreak="0">
    <w:nsid w:val="07AC79CC"/>
    <w:multiLevelType w:val="hybridMultilevel"/>
    <w:tmpl w:val="A858D64A"/>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5AA4FD8"/>
    <w:multiLevelType w:val="multilevel"/>
    <w:tmpl w:val="C8502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AE6989"/>
    <w:multiLevelType w:val="multilevel"/>
    <w:tmpl w:val="E9248784"/>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CC747B3"/>
    <w:multiLevelType w:val="multilevel"/>
    <w:tmpl w:val="E070DB1A"/>
    <w:lvl w:ilvl="0">
      <w:start w:val="1"/>
      <w:numFmt w:val="bullet"/>
      <w:lvlText w:val="-"/>
      <w:lvlJc w:val="left"/>
      <w:pPr>
        <w:ind w:left="720" w:hanging="360"/>
      </w:pPr>
      <w:rPr>
        <w:rFonts w:ascii="Calibri" w:eastAsia="Calibri" w:hAnsi="Calibri" w:cs="Calibri"/>
        <w: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4F081D4F"/>
    <w:multiLevelType w:val="multilevel"/>
    <w:tmpl w:val="0A5E0A9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4FD15CF9"/>
    <w:multiLevelType w:val="multilevel"/>
    <w:tmpl w:val="087CE7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A932F93"/>
    <w:multiLevelType w:val="multilevel"/>
    <w:tmpl w:val="B5D2E198"/>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CBC076A"/>
    <w:multiLevelType w:val="hybridMultilevel"/>
    <w:tmpl w:val="40208E2C"/>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30568734">
    <w:abstractNumId w:val="5"/>
  </w:num>
  <w:num w:numId="2" w16cid:durableId="314144462">
    <w:abstractNumId w:val="6"/>
  </w:num>
  <w:num w:numId="3" w16cid:durableId="394400050">
    <w:abstractNumId w:val="2"/>
  </w:num>
  <w:num w:numId="4" w16cid:durableId="1451823050">
    <w:abstractNumId w:val="4"/>
  </w:num>
  <w:num w:numId="5" w16cid:durableId="1044911229">
    <w:abstractNumId w:val="3"/>
  </w:num>
  <w:num w:numId="6" w16cid:durableId="740831341">
    <w:abstractNumId w:val="0"/>
  </w:num>
  <w:num w:numId="7" w16cid:durableId="364453683">
    <w:abstractNumId w:val="7"/>
  </w:num>
  <w:num w:numId="8" w16cid:durableId="1136491117">
    <w:abstractNumId w:val="1"/>
  </w:num>
  <w:num w:numId="9" w16cid:durableId="1446265707">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il Lanckriet">
    <w15:presenceInfo w15:providerId="AD" w15:userId="S::sil.lanckriet@climatelab.be::47ad10e1-da10-42a5-b864-d42da6ab026e"/>
  </w15:person>
  <w15:person w15:author="Jade Timperman">
    <w15:presenceInfo w15:providerId="AD" w15:userId="S::Jade.Timperman@climatelab.be::61524935-7e40-4cab-8456-24da4ad8a44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9"/>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3380"/>
    <w:rsid w:val="00007454"/>
    <w:rsid w:val="0001275D"/>
    <w:rsid w:val="00013751"/>
    <w:rsid w:val="000651F6"/>
    <w:rsid w:val="000B0702"/>
    <w:rsid w:val="00103380"/>
    <w:rsid w:val="001E1025"/>
    <w:rsid w:val="001F2979"/>
    <w:rsid w:val="00223FA7"/>
    <w:rsid w:val="00245C89"/>
    <w:rsid w:val="00382838"/>
    <w:rsid w:val="003F7322"/>
    <w:rsid w:val="004A0CAC"/>
    <w:rsid w:val="004A5E83"/>
    <w:rsid w:val="004D78CF"/>
    <w:rsid w:val="005304FB"/>
    <w:rsid w:val="005F1C55"/>
    <w:rsid w:val="005F25E0"/>
    <w:rsid w:val="00630B48"/>
    <w:rsid w:val="00643F1E"/>
    <w:rsid w:val="006D2EF8"/>
    <w:rsid w:val="006D6E8E"/>
    <w:rsid w:val="007F3318"/>
    <w:rsid w:val="0082580E"/>
    <w:rsid w:val="008B2E4F"/>
    <w:rsid w:val="00934473"/>
    <w:rsid w:val="009639FB"/>
    <w:rsid w:val="009643C4"/>
    <w:rsid w:val="0099096C"/>
    <w:rsid w:val="009C6D5F"/>
    <w:rsid w:val="009D3EA2"/>
    <w:rsid w:val="009D7386"/>
    <w:rsid w:val="00A55143"/>
    <w:rsid w:val="00AB754E"/>
    <w:rsid w:val="00AE163A"/>
    <w:rsid w:val="00B31A46"/>
    <w:rsid w:val="00B560F6"/>
    <w:rsid w:val="00B6524F"/>
    <w:rsid w:val="00C06957"/>
    <w:rsid w:val="00C873E5"/>
    <w:rsid w:val="00C95E80"/>
    <w:rsid w:val="00C974C5"/>
    <w:rsid w:val="00D230AF"/>
    <w:rsid w:val="00D30E6E"/>
    <w:rsid w:val="00DB7B46"/>
    <w:rsid w:val="00DD40D8"/>
    <w:rsid w:val="00E769A5"/>
    <w:rsid w:val="00E825B8"/>
    <w:rsid w:val="00F45465"/>
    <w:rsid w:val="00FB23D7"/>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FBCC82"/>
  <w15:docId w15:val="{937DBDE3-BB59-4208-B2CC-66362FC0AC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1"/>
        <w:szCs w:val="21"/>
        <w:lang w:val="en-US" w:eastAsia="nl-BE" w:bidi="ar-SA"/>
      </w:rPr>
    </w:rPrDefault>
    <w:pPrDefault>
      <w:pPr>
        <w:spacing w:after="160" w:line="30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440627"/>
  </w:style>
  <w:style w:type="paragraph" w:styleId="Kop1">
    <w:name w:val="heading 1"/>
    <w:basedOn w:val="Standaard"/>
    <w:next w:val="Standaard"/>
    <w:link w:val="Kop1Char"/>
    <w:uiPriority w:val="9"/>
    <w:qFormat/>
    <w:rsid w:val="00440627"/>
    <w:pPr>
      <w:keepNext/>
      <w:keepLines/>
      <w:spacing w:before="320" w:after="80" w:line="240" w:lineRule="auto"/>
      <w:jc w:val="center"/>
      <w:outlineLvl w:val="0"/>
    </w:pPr>
    <w:rPr>
      <w:rFonts w:ascii="Calibri Light" w:eastAsia="SimSun" w:hAnsi="Calibri Light"/>
      <w:color w:val="2E74B5"/>
      <w:sz w:val="40"/>
      <w:szCs w:val="40"/>
    </w:rPr>
  </w:style>
  <w:style w:type="paragraph" w:styleId="Kop2">
    <w:name w:val="heading 2"/>
    <w:basedOn w:val="Standaard"/>
    <w:next w:val="Standaard"/>
    <w:link w:val="Kop2Char"/>
    <w:uiPriority w:val="9"/>
    <w:unhideWhenUsed/>
    <w:qFormat/>
    <w:rsid w:val="00440627"/>
    <w:pPr>
      <w:keepNext/>
      <w:keepLines/>
      <w:spacing w:before="160" w:after="40" w:line="240" w:lineRule="auto"/>
      <w:jc w:val="center"/>
      <w:outlineLvl w:val="1"/>
    </w:pPr>
    <w:rPr>
      <w:rFonts w:ascii="Calibri Light" w:eastAsia="SimSun" w:hAnsi="Calibri Light"/>
      <w:sz w:val="32"/>
      <w:szCs w:val="32"/>
    </w:rPr>
  </w:style>
  <w:style w:type="paragraph" w:styleId="Kop3">
    <w:name w:val="heading 3"/>
    <w:basedOn w:val="Standaard"/>
    <w:next w:val="Standaard"/>
    <w:link w:val="Kop3Char"/>
    <w:uiPriority w:val="9"/>
    <w:unhideWhenUsed/>
    <w:qFormat/>
    <w:rsid w:val="00440627"/>
    <w:pPr>
      <w:keepNext/>
      <w:keepLines/>
      <w:spacing w:before="160" w:after="0" w:line="240" w:lineRule="auto"/>
      <w:outlineLvl w:val="2"/>
    </w:pPr>
    <w:rPr>
      <w:rFonts w:ascii="Calibri Light" w:eastAsia="SimSun" w:hAnsi="Calibri Light"/>
      <w:sz w:val="32"/>
      <w:szCs w:val="32"/>
    </w:rPr>
  </w:style>
  <w:style w:type="paragraph" w:styleId="Kop4">
    <w:name w:val="heading 4"/>
    <w:basedOn w:val="Standaard"/>
    <w:next w:val="Standaard"/>
    <w:link w:val="Kop4Char"/>
    <w:uiPriority w:val="9"/>
    <w:semiHidden/>
    <w:unhideWhenUsed/>
    <w:qFormat/>
    <w:rsid w:val="00440627"/>
    <w:pPr>
      <w:keepNext/>
      <w:keepLines/>
      <w:spacing w:before="80" w:after="0"/>
      <w:outlineLvl w:val="3"/>
    </w:pPr>
    <w:rPr>
      <w:rFonts w:ascii="Calibri Light" w:eastAsia="SimSun" w:hAnsi="Calibri Light"/>
      <w:i/>
      <w:iCs/>
      <w:sz w:val="30"/>
      <w:szCs w:val="30"/>
    </w:rPr>
  </w:style>
  <w:style w:type="paragraph" w:styleId="Kop5">
    <w:name w:val="heading 5"/>
    <w:basedOn w:val="Standaard"/>
    <w:next w:val="Standaard"/>
    <w:link w:val="Kop5Char"/>
    <w:uiPriority w:val="9"/>
    <w:semiHidden/>
    <w:unhideWhenUsed/>
    <w:qFormat/>
    <w:rsid w:val="00440627"/>
    <w:pPr>
      <w:keepNext/>
      <w:keepLines/>
      <w:spacing w:before="40" w:after="0"/>
      <w:outlineLvl w:val="4"/>
    </w:pPr>
    <w:rPr>
      <w:rFonts w:ascii="Calibri Light" w:eastAsia="SimSun" w:hAnsi="Calibri Light"/>
      <w:sz w:val="28"/>
      <w:szCs w:val="28"/>
    </w:rPr>
  </w:style>
  <w:style w:type="paragraph" w:styleId="Kop6">
    <w:name w:val="heading 6"/>
    <w:basedOn w:val="Standaard"/>
    <w:next w:val="Standaard"/>
    <w:link w:val="Kop6Char"/>
    <w:uiPriority w:val="9"/>
    <w:semiHidden/>
    <w:unhideWhenUsed/>
    <w:qFormat/>
    <w:rsid w:val="00440627"/>
    <w:pPr>
      <w:keepNext/>
      <w:keepLines/>
      <w:spacing w:before="40" w:after="0"/>
      <w:outlineLvl w:val="5"/>
    </w:pPr>
    <w:rPr>
      <w:rFonts w:ascii="Calibri Light" w:eastAsia="SimSun" w:hAnsi="Calibri Light"/>
      <w:i/>
      <w:iCs/>
      <w:sz w:val="26"/>
      <w:szCs w:val="26"/>
    </w:rPr>
  </w:style>
  <w:style w:type="paragraph" w:styleId="Kop7">
    <w:name w:val="heading 7"/>
    <w:basedOn w:val="Standaard"/>
    <w:next w:val="Standaard"/>
    <w:link w:val="Kop7Char"/>
    <w:uiPriority w:val="9"/>
    <w:semiHidden/>
    <w:unhideWhenUsed/>
    <w:qFormat/>
    <w:rsid w:val="00440627"/>
    <w:pPr>
      <w:keepNext/>
      <w:keepLines/>
      <w:spacing w:before="40" w:after="0"/>
      <w:outlineLvl w:val="6"/>
    </w:pPr>
    <w:rPr>
      <w:rFonts w:ascii="Calibri Light" w:eastAsia="SimSun" w:hAnsi="Calibri Light"/>
      <w:sz w:val="24"/>
      <w:szCs w:val="24"/>
    </w:rPr>
  </w:style>
  <w:style w:type="paragraph" w:styleId="Kop8">
    <w:name w:val="heading 8"/>
    <w:basedOn w:val="Standaard"/>
    <w:next w:val="Standaard"/>
    <w:link w:val="Kop8Char"/>
    <w:uiPriority w:val="9"/>
    <w:semiHidden/>
    <w:unhideWhenUsed/>
    <w:qFormat/>
    <w:rsid w:val="00440627"/>
    <w:pPr>
      <w:keepNext/>
      <w:keepLines/>
      <w:spacing w:before="40" w:after="0"/>
      <w:outlineLvl w:val="7"/>
    </w:pPr>
    <w:rPr>
      <w:rFonts w:ascii="Calibri Light" w:eastAsia="SimSun" w:hAnsi="Calibri Light"/>
      <w:i/>
      <w:iCs/>
      <w:sz w:val="22"/>
      <w:szCs w:val="22"/>
    </w:rPr>
  </w:style>
  <w:style w:type="paragraph" w:styleId="Kop9">
    <w:name w:val="heading 9"/>
    <w:basedOn w:val="Standaard"/>
    <w:next w:val="Standaard"/>
    <w:link w:val="Kop9Char"/>
    <w:uiPriority w:val="9"/>
    <w:semiHidden/>
    <w:unhideWhenUsed/>
    <w:qFormat/>
    <w:rsid w:val="00440627"/>
    <w:pPr>
      <w:keepNext/>
      <w:keepLines/>
      <w:spacing w:before="40" w:after="0"/>
      <w:outlineLvl w:val="8"/>
    </w:pPr>
    <w:rPr>
      <w:b/>
      <w:bCs/>
      <w:i/>
      <w:i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el">
    <w:name w:val="Title"/>
    <w:basedOn w:val="Standaard"/>
    <w:next w:val="Standaard"/>
    <w:link w:val="TitelChar"/>
    <w:uiPriority w:val="10"/>
    <w:qFormat/>
    <w:rsid w:val="00440627"/>
    <w:pPr>
      <w:pBdr>
        <w:top w:val="single" w:sz="6" w:space="8" w:color="A5A5A5"/>
        <w:bottom w:val="single" w:sz="6" w:space="8" w:color="A5A5A5"/>
      </w:pBdr>
      <w:spacing w:after="400" w:line="240" w:lineRule="auto"/>
      <w:contextualSpacing/>
      <w:jc w:val="center"/>
    </w:pPr>
    <w:rPr>
      <w:rFonts w:ascii="Calibri Light" w:eastAsia="SimSun" w:hAnsi="Calibri Light"/>
      <w:caps/>
      <w:color w:val="44546A"/>
      <w:spacing w:val="30"/>
      <w:sz w:val="72"/>
      <w:szCs w:val="72"/>
    </w:rPr>
  </w:style>
  <w:style w:type="paragraph" w:customStyle="1" w:styleId="Header1">
    <w:name w:val="Header1"/>
    <w:rsid w:val="0044021E"/>
    <w:pPr>
      <w:widowControl w:val="0"/>
      <w:tabs>
        <w:tab w:val="center" w:pos="4818"/>
        <w:tab w:val="right" w:pos="9637"/>
      </w:tabs>
      <w:suppressAutoHyphens/>
    </w:pPr>
    <w:rPr>
      <w:rFonts w:ascii="Lucida Grande" w:eastAsia="ヒラギノ角ゴ Pro W3" w:hAnsi="Lucida Grande"/>
      <w:color w:val="000000"/>
      <w:kern w:val="1"/>
      <w:sz w:val="22"/>
      <w:lang w:val="en-GB" w:eastAsia="en-US"/>
    </w:rPr>
  </w:style>
  <w:style w:type="paragraph" w:customStyle="1" w:styleId="Footer1">
    <w:name w:val="Footer1"/>
    <w:rsid w:val="0044021E"/>
    <w:pPr>
      <w:widowControl w:val="0"/>
      <w:tabs>
        <w:tab w:val="center" w:pos="4818"/>
        <w:tab w:val="right" w:pos="9637"/>
      </w:tabs>
      <w:suppressAutoHyphens/>
    </w:pPr>
    <w:rPr>
      <w:rFonts w:ascii="Lucida Grande" w:eastAsia="ヒラギノ角ゴ Pro W3" w:hAnsi="Lucida Grande"/>
      <w:color w:val="000000"/>
      <w:kern w:val="1"/>
      <w:sz w:val="22"/>
      <w:lang w:val="en-GB" w:eastAsia="en-US"/>
    </w:rPr>
  </w:style>
  <w:style w:type="paragraph" w:customStyle="1" w:styleId="FreeForm">
    <w:name w:val="Free Form"/>
    <w:autoRedefine/>
    <w:rsid w:val="00FF4F04"/>
    <w:rPr>
      <w:rFonts w:ascii="Lucida Grande" w:eastAsia="ヒラギノ角ゴ Pro W3" w:hAnsi="Lucida Grande"/>
      <w:sz w:val="18"/>
      <w:szCs w:val="18"/>
      <w:lang w:val="en-GB" w:eastAsia="en-US"/>
    </w:rPr>
  </w:style>
  <w:style w:type="paragraph" w:customStyle="1" w:styleId="Heading1A">
    <w:name w:val="Heading 1 A"/>
    <w:next w:val="Standaard"/>
    <w:rsid w:val="0044021E"/>
    <w:pPr>
      <w:keepNext/>
      <w:keepLines/>
      <w:spacing w:before="480" w:line="276" w:lineRule="auto"/>
      <w:outlineLvl w:val="0"/>
    </w:pPr>
    <w:rPr>
      <w:rFonts w:ascii="Lucida Grande" w:eastAsia="ヒラギノ角ゴ Pro W3" w:hAnsi="Lucida Grande"/>
      <w:b/>
      <w:color w:val="062356"/>
      <w:sz w:val="48"/>
      <w:lang w:eastAsia="en-US"/>
    </w:rPr>
  </w:style>
  <w:style w:type="paragraph" w:customStyle="1" w:styleId="StyleCalibriAfter3pt">
    <w:name w:val="Style Calibri After:  3 pt"/>
    <w:rsid w:val="0044021E"/>
    <w:pPr>
      <w:widowControl w:val="0"/>
      <w:suppressAutoHyphens/>
    </w:pPr>
    <w:rPr>
      <w:rFonts w:ascii="Lucida Grande" w:eastAsia="ヒラギノ角ゴ Pro W3" w:hAnsi="Lucida Grande"/>
      <w:color w:val="000000"/>
      <w:kern w:val="1"/>
      <w:sz w:val="22"/>
      <w:lang w:val="en-GB" w:eastAsia="en-US"/>
    </w:rPr>
  </w:style>
  <w:style w:type="character" w:customStyle="1" w:styleId="FootnoteReference1">
    <w:name w:val="Footnote Reference1"/>
    <w:rsid w:val="0044021E"/>
    <w:rPr>
      <w:color w:val="000000"/>
      <w:sz w:val="20"/>
      <w:vertAlign w:val="superscript"/>
    </w:rPr>
  </w:style>
  <w:style w:type="paragraph" w:customStyle="1" w:styleId="FootnoteTextA">
    <w:name w:val="Footnote Text A"/>
    <w:rsid w:val="0044021E"/>
    <w:pPr>
      <w:keepNext/>
      <w:keepLines/>
    </w:pPr>
    <w:rPr>
      <w:rFonts w:ascii="Lucida Grande" w:eastAsia="ヒラギノ角ゴ Pro W3" w:hAnsi="Lucida Grande"/>
      <w:color w:val="000000"/>
      <w:sz w:val="18"/>
      <w:lang w:val="en-GB" w:eastAsia="en-US"/>
    </w:rPr>
  </w:style>
  <w:style w:type="paragraph" w:customStyle="1" w:styleId="CommentText1">
    <w:name w:val="Comment Text1"/>
    <w:rsid w:val="0044021E"/>
    <w:pPr>
      <w:widowControl w:val="0"/>
      <w:suppressAutoHyphens/>
    </w:pPr>
    <w:rPr>
      <w:rFonts w:ascii="Lucida Grande" w:eastAsia="ヒラギノ角ゴ Pro W3" w:hAnsi="Lucida Grande"/>
      <w:color w:val="000000"/>
      <w:kern w:val="1"/>
      <w:sz w:val="22"/>
      <w:lang w:eastAsia="en-US"/>
    </w:rPr>
  </w:style>
  <w:style w:type="paragraph" w:customStyle="1" w:styleId="MediumGrid1-Accent21">
    <w:name w:val="Medium Grid 1 - Accent 21"/>
    <w:rsid w:val="0044021E"/>
    <w:pPr>
      <w:widowControl w:val="0"/>
      <w:suppressAutoHyphens/>
      <w:spacing w:after="120"/>
    </w:pPr>
    <w:rPr>
      <w:rFonts w:ascii="Lucida Grande" w:eastAsia="ヒラギノ角ゴ Pro W3" w:hAnsi="Lucida Grande"/>
      <w:color w:val="000000"/>
      <w:kern w:val="1"/>
      <w:sz w:val="22"/>
      <w:lang w:val="en-GB" w:eastAsia="en-US"/>
    </w:rPr>
  </w:style>
  <w:style w:type="paragraph" w:customStyle="1" w:styleId="Heading2A">
    <w:name w:val="Heading 2 A"/>
    <w:next w:val="Standaard"/>
    <w:rsid w:val="0044021E"/>
    <w:pPr>
      <w:keepNext/>
      <w:keepLines/>
      <w:spacing w:before="200" w:line="276" w:lineRule="auto"/>
      <w:outlineLvl w:val="1"/>
    </w:pPr>
    <w:rPr>
      <w:rFonts w:ascii="Lucida Grande" w:eastAsia="ヒラギノ角ゴ Pro W3" w:hAnsi="Lucida Grande"/>
      <w:b/>
      <w:color w:val="062356"/>
      <w:sz w:val="36"/>
      <w:lang w:eastAsia="en-US"/>
    </w:rPr>
  </w:style>
  <w:style w:type="paragraph" w:customStyle="1" w:styleId="CaptionA">
    <w:name w:val="Caption A"/>
    <w:autoRedefine/>
    <w:rsid w:val="006B2CE1"/>
    <w:pPr>
      <w:keepNext/>
      <w:keepLines/>
      <w:widowControl w:val="0"/>
      <w:suppressAutoHyphens/>
      <w:spacing w:before="120" w:after="120"/>
      <w:ind w:left="-540" w:firstLine="1710"/>
      <w:jc w:val="center"/>
    </w:pPr>
    <w:rPr>
      <w:rFonts w:ascii="Lucida Grande" w:eastAsia="ヒラギノ角ゴ Pro W3" w:hAnsi="Lucida Grande"/>
      <w:color w:val="062356"/>
      <w:kern w:val="22"/>
      <w:sz w:val="22"/>
      <w:lang w:val="en-AU" w:eastAsia="en-US"/>
    </w:rPr>
  </w:style>
  <w:style w:type="character" w:customStyle="1" w:styleId="Strong1">
    <w:name w:val="Strong1"/>
    <w:rsid w:val="0044021E"/>
    <w:rPr>
      <w:rFonts w:ascii="Lucida Grande" w:eastAsia="ヒラギノ角ゴ Pro W3" w:hAnsi="Lucida Grande"/>
      <w:b/>
      <w:i w:val="0"/>
      <w:color w:val="062356"/>
      <w:sz w:val="22"/>
    </w:rPr>
  </w:style>
  <w:style w:type="numbering" w:customStyle="1" w:styleId="List11">
    <w:name w:val="List 11"/>
    <w:rsid w:val="0044021E"/>
  </w:style>
  <w:style w:type="paragraph" w:customStyle="1" w:styleId="Heading">
    <w:name w:val="Heading"/>
    <w:rsid w:val="0044021E"/>
    <w:pPr>
      <w:keepNext/>
      <w:widowControl w:val="0"/>
      <w:suppressAutoHyphens/>
      <w:spacing w:before="240" w:after="120"/>
    </w:pPr>
    <w:rPr>
      <w:rFonts w:ascii="Lucida Grande" w:eastAsia="ヒラギノ角ゴ Pro W3" w:hAnsi="Lucida Grande"/>
      <w:color w:val="1054A2"/>
      <w:kern w:val="28"/>
      <w:sz w:val="40"/>
      <w:lang w:val="en-GB" w:eastAsia="en-US"/>
    </w:rPr>
  </w:style>
  <w:style w:type="paragraph" w:styleId="Ballontekst">
    <w:name w:val="Balloon Text"/>
    <w:basedOn w:val="Standaard"/>
    <w:link w:val="BallontekstChar"/>
    <w:uiPriority w:val="99"/>
    <w:semiHidden/>
    <w:unhideWhenUsed/>
    <w:rsid w:val="0044021E"/>
    <w:rPr>
      <w:rFonts w:cs="Lucida Grande"/>
      <w:sz w:val="18"/>
      <w:szCs w:val="18"/>
    </w:rPr>
  </w:style>
  <w:style w:type="character" w:customStyle="1" w:styleId="BallontekstChar">
    <w:name w:val="Ballontekst Char"/>
    <w:link w:val="Ballontekst"/>
    <w:uiPriority w:val="99"/>
    <w:semiHidden/>
    <w:rsid w:val="0044021E"/>
    <w:rPr>
      <w:rFonts w:ascii="Lucida Grande" w:eastAsia="ヒラギノ角ゴ Pro W3" w:hAnsi="Lucida Grande" w:cs="Lucida Grande"/>
      <w:color w:val="000000"/>
      <w:kern w:val="1"/>
      <w:sz w:val="18"/>
      <w:szCs w:val="18"/>
      <w:lang w:val="en-GB"/>
    </w:rPr>
  </w:style>
  <w:style w:type="paragraph" w:styleId="Tekstopmerking">
    <w:name w:val="annotation text"/>
    <w:basedOn w:val="Standaard"/>
    <w:link w:val="TekstopmerkingChar"/>
    <w:uiPriority w:val="99"/>
    <w:unhideWhenUsed/>
    <w:rsid w:val="00600EC5"/>
    <w:rPr>
      <w:sz w:val="24"/>
    </w:rPr>
  </w:style>
  <w:style w:type="character" w:customStyle="1" w:styleId="TekstopmerkingChar">
    <w:name w:val="Tekst opmerking Char"/>
    <w:link w:val="Tekstopmerking"/>
    <w:uiPriority w:val="99"/>
    <w:rsid w:val="00600EC5"/>
    <w:rPr>
      <w:rFonts w:ascii="Lucida Grande" w:eastAsia="ヒラギノ角ゴ Pro W3" w:hAnsi="Lucida Grande" w:cs="Times New Roman"/>
      <w:color w:val="000000"/>
      <w:kern w:val="1"/>
      <w:lang w:val="en-GB"/>
    </w:rPr>
  </w:style>
  <w:style w:type="character" w:styleId="Verwijzingopmerking">
    <w:name w:val="annotation reference"/>
    <w:uiPriority w:val="99"/>
    <w:unhideWhenUsed/>
    <w:rsid w:val="00600EC5"/>
    <w:rPr>
      <w:sz w:val="18"/>
      <w:szCs w:val="18"/>
    </w:rPr>
  </w:style>
  <w:style w:type="paragraph" w:styleId="Koptekst">
    <w:name w:val="header"/>
    <w:basedOn w:val="Standaard"/>
    <w:link w:val="KoptekstChar"/>
    <w:uiPriority w:val="99"/>
    <w:unhideWhenUsed/>
    <w:rsid w:val="00095565"/>
    <w:pPr>
      <w:tabs>
        <w:tab w:val="center" w:pos="4320"/>
        <w:tab w:val="right" w:pos="8640"/>
      </w:tabs>
    </w:pPr>
  </w:style>
  <w:style w:type="character" w:customStyle="1" w:styleId="KoptekstChar">
    <w:name w:val="Koptekst Char"/>
    <w:link w:val="Koptekst"/>
    <w:uiPriority w:val="99"/>
    <w:rsid w:val="00095565"/>
    <w:rPr>
      <w:rFonts w:ascii="Lucida Grande" w:eastAsia="ヒラギノ角ゴ Pro W3" w:hAnsi="Lucida Grande" w:cs="Times New Roman"/>
      <w:color w:val="000000"/>
      <w:kern w:val="1"/>
      <w:sz w:val="22"/>
      <w:lang w:val="en-GB"/>
    </w:rPr>
  </w:style>
  <w:style w:type="paragraph" w:styleId="Voetnoottekst">
    <w:name w:val="footnote text"/>
    <w:basedOn w:val="Standaard"/>
    <w:link w:val="VoetnoottekstChar"/>
    <w:uiPriority w:val="99"/>
    <w:unhideWhenUsed/>
    <w:rsid w:val="004D74AC"/>
    <w:rPr>
      <w:sz w:val="20"/>
      <w:szCs w:val="20"/>
    </w:rPr>
  </w:style>
  <w:style w:type="character" w:customStyle="1" w:styleId="VoetnoottekstChar">
    <w:name w:val="Voetnoottekst Char"/>
    <w:link w:val="Voetnoottekst"/>
    <w:uiPriority w:val="99"/>
    <w:rsid w:val="004D74AC"/>
    <w:rPr>
      <w:rFonts w:ascii="Lucida Grande" w:eastAsia="ヒラギノ角ゴ Pro W3" w:hAnsi="Lucida Grande"/>
      <w:color w:val="000000"/>
      <w:kern w:val="1"/>
      <w:lang w:val="en-GB"/>
    </w:rPr>
  </w:style>
  <w:style w:type="character" w:styleId="Voetnootmarkering">
    <w:name w:val="footnote reference"/>
    <w:uiPriority w:val="99"/>
    <w:unhideWhenUsed/>
    <w:rsid w:val="004D74AC"/>
    <w:rPr>
      <w:vertAlign w:val="superscript"/>
    </w:rPr>
  </w:style>
  <w:style w:type="character" w:customStyle="1" w:styleId="Kop1Char">
    <w:name w:val="Kop 1 Char"/>
    <w:link w:val="Kop1"/>
    <w:uiPriority w:val="9"/>
    <w:rsid w:val="00440627"/>
    <w:rPr>
      <w:rFonts w:ascii="Calibri Light" w:eastAsia="SimSun" w:hAnsi="Calibri Light" w:cs="Times New Roman"/>
      <w:color w:val="2E74B5"/>
      <w:sz w:val="40"/>
      <w:szCs w:val="40"/>
    </w:rPr>
  </w:style>
  <w:style w:type="character" w:customStyle="1" w:styleId="hps">
    <w:name w:val="hps"/>
    <w:rsid w:val="00663194"/>
  </w:style>
  <w:style w:type="paragraph" w:styleId="Onderwerpvanopmerking">
    <w:name w:val="annotation subject"/>
    <w:basedOn w:val="Tekstopmerking"/>
    <w:next w:val="Tekstopmerking"/>
    <w:link w:val="OnderwerpvanopmerkingChar"/>
    <w:uiPriority w:val="99"/>
    <w:semiHidden/>
    <w:unhideWhenUsed/>
    <w:rsid w:val="000B4AD6"/>
    <w:rPr>
      <w:b/>
      <w:bCs/>
      <w:sz w:val="20"/>
      <w:szCs w:val="20"/>
    </w:rPr>
  </w:style>
  <w:style w:type="character" w:customStyle="1" w:styleId="OnderwerpvanopmerkingChar">
    <w:name w:val="Onderwerp van opmerking Char"/>
    <w:link w:val="Onderwerpvanopmerking"/>
    <w:uiPriority w:val="99"/>
    <w:semiHidden/>
    <w:rsid w:val="000B4AD6"/>
    <w:rPr>
      <w:rFonts w:ascii="Lucida Grande" w:eastAsia="ヒラギノ角ゴ Pro W3" w:hAnsi="Lucida Grande" w:cs="Times New Roman"/>
      <w:b/>
      <w:bCs/>
      <w:color w:val="000000"/>
      <w:kern w:val="1"/>
      <w:lang w:val="en-GB"/>
    </w:rPr>
  </w:style>
  <w:style w:type="character" w:customStyle="1" w:styleId="Kop2Char">
    <w:name w:val="Kop 2 Char"/>
    <w:link w:val="Kop2"/>
    <w:uiPriority w:val="9"/>
    <w:rsid w:val="00440627"/>
    <w:rPr>
      <w:rFonts w:ascii="Calibri Light" w:eastAsia="SimSun" w:hAnsi="Calibri Light" w:cs="Times New Roman"/>
      <w:sz w:val="32"/>
      <w:szCs w:val="32"/>
    </w:rPr>
  </w:style>
  <w:style w:type="character" w:customStyle="1" w:styleId="Kop3Char">
    <w:name w:val="Kop 3 Char"/>
    <w:link w:val="Kop3"/>
    <w:uiPriority w:val="9"/>
    <w:rsid w:val="00440627"/>
    <w:rPr>
      <w:rFonts w:ascii="Calibri Light" w:eastAsia="SimSun" w:hAnsi="Calibri Light" w:cs="Times New Roman"/>
      <w:sz w:val="32"/>
      <w:szCs w:val="32"/>
    </w:rPr>
  </w:style>
  <w:style w:type="character" w:customStyle="1" w:styleId="Kop4Char">
    <w:name w:val="Kop 4 Char"/>
    <w:link w:val="Kop4"/>
    <w:uiPriority w:val="9"/>
    <w:semiHidden/>
    <w:rsid w:val="00440627"/>
    <w:rPr>
      <w:rFonts w:ascii="Calibri Light" w:eastAsia="SimSun" w:hAnsi="Calibri Light" w:cs="Times New Roman"/>
      <w:i/>
      <w:iCs/>
      <w:sz w:val="30"/>
      <w:szCs w:val="30"/>
    </w:rPr>
  </w:style>
  <w:style w:type="character" w:customStyle="1" w:styleId="Kop5Char">
    <w:name w:val="Kop 5 Char"/>
    <w:link w:val="Kop5"/>
    <w:uiPriority w:val="9"/>
    <w:semiHidden/>
    <w:rsid w:val="00440627"/>
    <w:rPr>
      <w:rFonts w:ascii="Calibri Light" w:eastAsia="SimSun" w:hAnsi="Calibri Light" w:cs="Times New Roman"/>
      <w:sz w:val="28"/>
      <w:szCs w:val="28"/>
    </w:rPr>
  </w:style>
  <w:style w:type="character" w:customStyle="1" w:styleId="Kop6Char">
    <w:name w:val="Kop 6 Char"/>
    <w:link w:val="Kop6"/>
    <w:uiPriority w:val="9"/>
    <w:semiHidden/>
    <w:rsid w:val="00440627"/>
    <w:rPr>
      <w:rFonts w:ascii="Calibri Light" w:eastAsia="SimSun" w:hAnsi="Calibri Light" w:cs="Times New Roman"/>
      <w:i/>
      <w:iCs/>
      <w:sz w:val="26"/>
      <w:szCs w:val="26"/>
    </w:rPr>
  </w:style>
  <w:style w:type="character" w:customStyle="1" w:styleId="Kop7Char">
    <w:name w:val="Kop 7 Char"/>
    <w:link w:val="Kop7"/>
    <w:uiPriority w:val="9"/>
    <w:semiHidden/>
    <w:rsid w:val="00440627"/>
    <w:rPr>
      <w:rFonts w:ascii="Calibri Light" w:eastAsia="SimSun" w:hAnsi="Calibri Light" w:cs="Times New Roman"/>
      <w:sz w:val="24"/>
      <w:szCs w:val="24"/>
    </w:rPr>
  </w:style>
  <w:style w:type="character" w:customStyle="1" w:styleId="Kop8Char">
    <w:name w:val="Kop 8 Char"/>
    <w:link w:val="Kop8"/>
    <w:uiPriority w:val="9"/>
    <w:semiHidden/>
    <w:rsid w:val="00440627"/>
    <w:rPr>
      <w:rFonts w:ascii="Calibri Light" w:eastAsia="SimSun" w:hAnsi="Calibri Light" w:cs="Times New Roman"/>
      <w:i/>
      <w:iCs/>
      <w:sz w:val="22"/>
      <w:szCs w:val="22"/>
    </w:rPr>
  </w:style>
  <w:style w:type="character" w:customStyle="1" w:styleId="Kop9Char">
    <w:name w:val="Kop 9 Char"/>
    <w:link w:val="Kop9"/>
    <w:uiPriority w:val="9"/>
    <w:semiHidden/>
    <w:rsid w:val="00440627"/>
    <w:rPr>
      <w:b/>
      <w:bCs/>
      <w:i/>
      <w:iCs/>
    </w:rPr>
  </w:style>
  <w:style w:type="paragraph" w:styleId="Bijschrift">
    <w:name w:val="caption"/>
    <w:basedOn w:val="Standaard"/>
    <w:next w:val="Standaard"/>
    <w:uiPriority w:val="35"/>
    <w:semiHidden/>
    <w:unhideWhenUsed/>
    <w:qFormat/>
    <w:rsid w:val="00440627"/>
    <w:pPr>
      <w:spacing w:line="240" w:lineRule="auto"/>
    </w:pPr>
    <w:rPr>
      <w:b/>
      <w:bCs/>
      <w:color w:val="404040"/>
      <w:sz w:val="16"/>
      <w:szCs w:val="16"/>
    </w:rPr>
  </w:style>
  <w:style w:type="character" w:customStyle="1" w:styleId="TitelChar">
    <w:name w:val="Titel Char"/>
    <w:link w:val="Titel"/>
    <w:uiPriority w:val="10"/>
    <w:rsid w:val="00440627"/>
    <w:rPr>
      <w:rFonts w:ascii="Calibri Light" w:eastAsia="SimSun" w:hAnsi="Calibri Light" w:cs="Times New Roman"/>
      <w:caps/>
      <w:color w:val="44546A"/>
      <w:spacing w:val="30"/>
      <w:sz w:val="72"/>
      <w:szCs w:val="72"/>
    </w:rPr>
  </w:style>
  <w:style w:type="paragraph" w:styleId="Ondertitel">
    <w:name w:val="Subtitle"/>
    <w:basedOn w:val="Standaard"/>
    <w:next w:val="Standaard"/>
    <w:link w:val="OndertitelChar"/>
    <w:uiPriority w:val="11"/>
    <w:qFormat/>
    <w:pPr>
      <w:jc w:val="center"/>
    </w:pPr>
    <w:rPr>
      <w:color w:val="44546A"/>
      <w:sz w:val="28"/>
      <w:szCs w:val="28"/>
    </w:rPr>
  </w:style>
  <w:style w:type="character" w:customStyle="1" w:styleId="OndertitelChar">
    <w:name w:val="Ondertitel Char"/>
    <w:link w:val="Ondertitel"/>
    <w:uiPriority w:val="11"/>
    <w:rsid w:val="00440627"/>
    <w:rPr>
      <w:color w:val="44546A"/>
      <w:sz w:val="28"/>
      <w:szCs w:val="28"/>
    </w:rPr>
  </w:style>
  <w:style w:type="character" w:styleId="Zwaar">
    <w:name w:val="Strong"/>
    <w:uiPriority w:val="22"/>
    <w:qFormat/>
    <w:rsid w:val="00440627"/>
    <w:rPr>
      <w:b/>
      <w:bCs/>
    </w:rPr>
  </w:style>
  <w:style w:type="character" w:styleId="Nadruk">
    <w:name w:val="Emphasis"/>
    <w:uiPriority w:val="20"/>
    <w:qFormat/>
    <w:rsid w:val="00440627"/>
    <w:rPr>
      <w:i/>
      <w:iCs/>
      <w:color w:val="000000"/>
    </w:rPr>
  </w:style>
  <w:style w:type="paragraph" w:styleId="Geenafstand">
    <w:name w:val="No Spacing"/>
    <w:uiPriority w:val="1"/>
    <w:qFormat/>
    <w:rsid w:val="00440627"/>
  </w:style>
  <w:style w:type="paragraph" w:styleId="Citaat">
    <w:name w:val="Quote"/>
    <w:basedOn w:val="Standaard"/>
    <w:next w:val="Standaard"/>
    <w:link w:val="CitaatChar"/>
    <w:uiPriority w:val="29"/>
    <w:qFormat/>
    <w:rsid w:val="00440627"/>
    <w:pPr>
      <w:spacing w:before="160"/>
      <w:ind w:left="720" w:right="720"/>
      <w:jc w:val="center"/>
    </w:pPr>
    <w:rPr>
      <w:i/>
      <w:iCs/>
      <w:color w:val="7B7B7B"/>
      <w:sz w:val="24"/>
      <w:szCs w:val="24"/>
    </w:rPr>
  </w:style>
  <w:style w:type="character" w:customStyle="1" w:styleId="CitaatChar">
    <w:name w:val="Citaat Char"/>
    <w:link w:val="Citaat"/>
    <w:uiPriority w:val="29"/>
    <w:rsid w:val="00440627"/>
    <w:rPr>
      <w:i/>
      <w:iCs/>
      <w:color w:val="7B7B7B"/>
      <w:sz w:val="24"/>
      <w:szCs w:val="24"/>
    </w:rPr>
  </w:style>
  <w:style w:type="paragraph" w:styleId="Duidelijkcitaat">
    <w:name w:val="Intense Quote"/>
    <w:basedOn w:val="Standaard"/>
    <w:next w:val="Standaard"/>
    <w:link w:val="DuidelijkcitaatChar"/>
    <w:uiPriority w:val="30"/>
    <w:qFormat/>
    <w:rsid w:val="00440627"/>
    <w:pPr>
      <w:spacing w:before="160" w:line="276" w:lineRule="auto"/>
      <w:ind w:left="936" w:right="936"/>
      <w:jc w:val="center"/>
    </w:pPr>
    <w:rPr>
      <w:rFonts w:ascii="Calibri Light" w:eastAsia="SimSun" w:hAnsi="Calibri Light"/>
      <w:caps/>
      <w:color w:val="2E74B5"/>
      <w:sz w:val="28"/>
      <w:szCs w:val="28"/>
    </w:rPr>
  </w:style>
  <w:style w:type="character" w:customStyle="1" w:styleId="DuidelijkcitaatChar">
    <w:name w:val="Duidelijk citaat Char"/>
    <w:link w:val="Duidelijkcitaat"/>
    <w:uiPriority w:val="30"/>
    <w:rsid w:val="00440627"/>
    <w:rPr>
      <w:rFonts w:ascii="Calibri Light" w:eastAsia="SimSun" w:hAnsi="Calibri Light" w:cs="Times New Roman"/>
      <w:caps/>
      <w:color w:val="2E74B5"/>
      <w:sz w:val="28"/>
      <w:szCs w:val="28"/>
    </w:rPr>
  </w:style>
  <w:style w:type="character" w:styleId="Subtielebenadrukking">
    <w:name w:val="Subtle Emphasis"/>
    <w:uiPriority w:val="19"/>
    <w:qFormat/>
    <w:rsid w:val="00440627"/>
    <w:rPr>
      <w:i/>
      <w:iCs/>
      <w:color w:val="595959"/>
    </w:rPr>
  </w:style>
  <w:style w:type="character" w:styleId="Intensievebenadrukking">
    <w:name w:val="Intense Emphasis"/>
    <w:uiPriority w:val="21"/>
    <w:qFormat/>
    <w:rsid w:val="00440627"/>
    <w:rPr>
      <w:b/>
      <w:bCs/>
      <w:i/>
      <w:iCs/>
      <w:color w:val="auto"/>
    </w:rPr>
  </w:style>
  <w:style w:type="character" w:styleId="Subtieleverwijzing">
    <w:name w:val="Subtle Reference"/>
    <w:uiPriority w:val="31"/>
    <w:qFormat/>
    <w:rsid w:val="00440627"/>
    <w:rPr>
      <w:caps w:val="0"/>
      <w:smallCaps/>
      <w:color w:val="404040"/>
      <w:spacing w:val="0"/>
      <w:u w:val="single" w:color="7F7F7F"/>
    </w:rPr>
  </w:style>
  <w:style w:type="character" w:styleId="Intensieveverwijzing">
    <w:name w:val="Intense Reference"/>
    <w:uiPriority w:val="32"/>
    <w:qFormat/>
    <w:rsid w:val="00440627"/>
    <w:rPr>
      <w:b/>
      <w:bCs/>
      <w:caps w:val="0"/>
      <w:smallCaps/>
      <w:color w:val="auto"/>
      <w:spacing w:val="0"/>
      <w:u w:val="single"/>
    </w:rPr>
  </w:style>
  <w:style w:type="character" w:styleId="Titelvanboek">
    <w:name w:val="Book Title"/>
    <w:uiPriority w:val="33"/>
    <w:qFormat/>
    <w:rsid w:val="00440627"/>
    <w:rPr>
      <w:b/>
      <w:bCs/>
      <w:caps w:val="0"/>
      <w:smallCaps/>
      <w:spacing w:val="0"/>
    </w:rPr>
  </w:style>
  <w:style w:type="paragraph" w:styleId="Kopvaninhoudsopgave">
    <w:name w:val="TOC Heading"/>
    <w:basedOn w:val="Kop1"/>
    <w:next w:val="Standaard"/>
    <w:uiPriority w:val="39"/>
    <w:semiHidden/>
    <w:unhideWhenUsed/>
    <w:qFormat/>
    <w:rsid w:val="00440627"/>
    <w:pPr>
      <w:outlineLvl w:val="9"/>
    </w:pPr>
  </w:style>
  <w:style w:type="paragraph" w:styleId="Voettekst">
    <w:name w:val="footer"/>
    <w:basedOn w:val="Standaard"/>
    <w:link w:val="VoettekstChar"/>
    <w:uiPriority w:val="99"/>
    <w:unhideWhenUsed/>
    <w:rsid w:val="00DD3C7D"/>
    <w:pPr>
      <w:tabs>
        <w:tab w:val="center" w:pos="4680"/>
        <w:tab w:val="right" w:pos="9360"/>
      </w:tabs>
      <w:spacing w:after="0" w:line="240" w:lineRule="auto"/>
    </w:pPr>
    <w:rPr>
      <w:sz w:val="22"/>
      <w:szCs w:val="22"/>
      <w:lang w:eastAsia="en-US"/>
    </w:rPr>
  </w:style>
  <w:style w:type="character" w:customStyle="1" w:styleId="VoettekstChar">
    <w:name w:val="Voettekst Char"/>
    <w:link w:val="Voettekst"/>
    <w:uiPriority w:val="99"/>
    <w:rsid w:val="00DD3C7D"/>
    <w:rPr>
      <w:rFonts w:cs="Times New Roman"/>
      <w:sz w:val="22"/>
      <w:szCs w:val="22"/>
      <w:lang w:val="en-US" w:eastAsia="en-US"/>
    </w:rPr>
  </w:style>
  <w:style w:type="paragraph" w:styleId="Normaalweb">
    <w:name w:val="Normal (Web)"/>
    <w:basedOn w:val="Standaard"/>
    <w:uiPriority w:val="99"/>
    <w:unhideWhenUsed/>
    <w:rsid w:val="00956FF5"/>
    <w:pPr>
      <w:spacing w:before="100" w:beforeAutospacing="1" w:after="100" w:afterAutospacing="1" w:line="240" w:lineRule="auto"/>
    </w:pPr>
    <w:rPr>
      <w:rFonts w:ascii="Times New Roman" w:hAnsi="Times New Roman"/>
      <w:sz w:val="24"/>
      <w:szCs w:val="24"/>
    </w:rPr>
  </w:style>
  <w:style w:type="table" w:styleId="Tabelraster">
    <w:name w:val="Table Grid"/>
    <w:basedOn w:val="Standaardtabel"/>
    <w:uiPriority w:val="39"/>
    <w:rsid w:val="00147DEB"/>
    <w:rPr>
      <w:rFonts w:ascii="Times New Roman"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link w:val="LijstalineaChar"/>
    <w:uiPriority w:val="34"/>
    <w:qFormat/>
    <w:rsid w:val="00F92058"/>
    <w:pPr>
      <w:spacing w:after="100" w:afterAutospacing="1" w:line="240" w:lineRule="auto"/>
      <w:ind w:left="720"/>
      <w:contextualSpacing/>
      <w:jc w:val="both"/>
    </w:pPr>
    <w:rPr>
      <w:rFonts w:ascii="Arial" w:eastAsia="PMingLiU" w:hAnsi="Arial" w:cs="Arial"/>
      <w:sz w:val="22"/>
      <w:szCs w:val="22"/>
      <w:lang w:val="en-GB" w:eastAsia="en-US"/>
    </w:rPr>
  </w:style>
  <w:style w:type="character" w:customStyle="1" w:styleId="LijstalineaChar">
    <w:name w:val="Lijstalinea Char"/>
    <w:link w:val="Lijstalinea"/>
    <w:uiPriority w:val="34"/>
    <w:rsid w:val="00F92058"/>
    <w:rPr>
      <w:rFonts w:ascii="Arial" w:eastAsia="PMingLiU" w:hAnsi="Arial" w:cs="Arial"/>
      <w:sz w:val="22"/>
      <w:szCs w:val="22"/>
      <w:lang w:val="en-GB" w:eastAsia="en-US"/>
    </w:rPr>
  </w:style>
  <w:style w:type="paragraph" w:customStyle="1" w:styleId="TableParagraph">
    <w:name w:val="Table Paragraph"/>
    <w:basedOn w:val="Standaard"/>
    <w:uiPriority w:val="1"/>
    <w:qFormat/>
    <w:rsid w:val="00160CA6"/>
    <w:pPr>
      <w:widowControl w:val="0"/>
      <w:autoSpaceDE w:val="0"/>
      <w:autoSpaceDN w:val="0"/>
      <w:adjustRightInd w:val="0"/>
      <w:spacing w:after="0" w:line="240" w:lineRule="auto"/>
    </w:pPr>
    <w:rPr>
      <w:rFonts w:eastAsiaTheme="minorEastAsia"/>
      <w:sz w:val="24"/>
      <w:szCs w:val="24"/>
    </w:rPr>
  </w:style>
  <w:style w:type="paragraph" w:styleId="Revisie">
    <w:name w:val="Revision"/>
    <w:hidden/>
    <w:uiPriority w:val="99"/>
    <w:semiHidden/>
    <w:rsid w:val="007D3B68"/>
  </w:style>
  <w:style w:type="table" w:customStyle="1" w:styleId="a">
    <w:basedOn w:val="TableNormal1"/>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329272">
      <w:bodyDiv w:val="1"/>
      <w:marLeft w:val="0"/>
      <w:marRight w:val="0"/>
      <w:marTop w:val="0"/>
      <w:marBottom w:val="0"/>
      <w:divBdr>
        <w:top w:val="none" w:sz="0" w:space="0" w:color="auto"/>
        <w:left w:val="none" w:sz="0" w:space="0" w:color="auto"/>
        <w:bottom w:val="none" w:sz="0" w:space="0" w:color="auto"/>
        <w:right w:val="none" w:sz="0" w:space="0" w:color="auto"/>
      </w:divBdr>
      <w:divsChild>
        <w:div w:id="1019427651">
          <w:marLeft w:val="0"/>
          <w:marRight w:val="0"/>
          <w:marTop w:val="0"/>
          <w:marBottom w:val="0"/>
          <w:divBdr>
            <w:top w:val="none" w:sz="0" w:space="0" w:color="auto"/>
            <w:left w:val="none" w:sz="0" w:space="0" w:color="auto"/>
            <w:bottom w:val="none" w:sz="0" w:space="0" w:color="auto"/>
            <w:right w:val="none" w:sz="0" w:space="0" w:color="auto"/>
          </w:divBdr>
          <w:divsChild>
            <w:div w:id="1025257130">
              <w:marLeft w:val="0"/>
              <w:marRight w:val="0"/>
              <w:marTop w:val="0"/>
              <w:marBottom w:val="0"/>
              <w:divBdr>
                <w:top w:val="none" w:sz="0" w:space="0" w:color="auto"/>
                <w:left w:val="none" w:sz="0" w:space="0" w:color="auto"/>
                <w:bottom w:val="none" w:sz="0" w:space="0" w:color="auto"/>
                <w:right w:val="none" w:sz="0" w:space="0" w:color="auto"/>
              </w:divBdr>
              <w:divsChild>
                <w:div w:id="31052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4022833">
      <w:bodyDiv w:val="1"/>
      <w:marLeft w:val="0"/>
      <w:marRight w:val="0"/>
      <w:marTop w:val="0"/>
      <w:marBottom w:val="0"/>
      <w:divBdr>
        <w:top w:val="none" w:sz="0" w:space="0" w:color="auto"/>
        <w:left w:val="none" w:sz="0" w:space="0" w:color="auto"/>
        <w:bottom w:val="none" w:sz="0" w:space="0" w:color="auto"/>
        <w:right w:val="none" w:sz="0" w:space="0" w:color="auto"/>
      </w:divBdr>
      <w:divsChild>
        <w:div w:id="48117894">
          <w:marLeft w:val="0"/>
          <w:marRight w:val="0"/>
          <w:marTop w:val="0"/>
          <w:marBottom w:val="0"/>
          <w:divBdr>
            <w:top w:val="none" w:sz="0" w:space="0" w:color="auto"/>
            <w:left w:val="none" w:sz="0" w:space="0" w:color="auto"/>
            <w:bottom w:val="none" w:sz="0" w:space="0" w:color="auto"/>
            <w:right w:val="none" w:sz="0" w:space="0" w:color="auto"/>
          </w:divBdr>
          <w:divsChild>
            <w:div w:id="319235531">
              <w:marLeft w:val="0"/>
              <w:marRight w:val="0"/>
              <w:marTop w:val="0"/>
              <w:marBottom w:val="0"/>
              <w:divBdr>
                <w:top w:val="none" w:sz="0" w:space="0" w:color="auto"/>
                <w:left w:val="none" w:sz="0" w:space="0" w:color="auto"/>
                <w:bottom w:val="none" w:sz="0" w:space="0" w:color="auto"/>
                <w:right w:val="none" w:sz="0" w:space="0" w:color="auto"/>
              </w:divBdr>
              <w:divsChild>
                <w:div w:id="550000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664220">
      <w:bodyDiv w:val="1"/>
      <w:marLeft w:val="0"/>
      <w:marRight w:val="0"/>
      <w:marTop w:val="0"/>
      <w:marBottom w:val="0"/>
      <w:divBdr>
        <w:top w:val="none" w:sz="0" w:space="0" w:color="auto"/>
        <w:left w:val="none" w:sz="0" w:space="0" w:color="auto"/>
        <w:bottom w:val="none" w:sz="0" w:space="0" w:color="auto"/>
        <w:right w:val="none" w:sz="0" w:space="0" w:color="auto"/>
      </w:divBdr>
    </w:div>
    <w:div w:id="1586382130">
      <w:bodyDiv w:val="1"/>
      <w:marLeft w:val="0"/>
      <w:marRight w:val="0"/>
      <w:marTop w:val="0"/>
      <w:marBottom w:val="0"/>
      <w:divBdr>
        <w:top w:val="none" w:sz="0" w:space="0" w:color="auto"/>
        <w:left w:val="none" w:sz="0" w:space="0" w:color="auto"/>
        <w:bottom w:val="none" w:sz="0" w:space="0" w:color="auto"/>
        <w:right w:val="none" w:sz="0" w:space="0" w:color="auto"/>
      </w:divBdr>
      <w:divsChild>
        <w:div w:id="1230118539">
          <w:marLeft w:val="0"/>
          <w:marRight w:val="0"/>
          <w:marTop w:val="0"/>
          <w:marBottom w:val="0"/>
          <w:divBdr>
            <w:top w:val="none" w:sz="0" w:space="0" w:color="auto"/>
            <w:left w:val="none" w:sz="0" w:space="0" w:color="auto"/>
            <w:bottom w:val="none" w:sz="0" w:space="0" w:color="auto"/>
            <w:right w:val="none" w:sz="0" w:space="0" w:color="auto"/>
          </w:divBdr>
          <w:divsChild>
            <w:div w:id="1405494563">
              <w:marLeft w:val="0"/>
              <w:marRight w:val="0"/>
              <w:marTop w:val="0"/>
              <w:marBottom w:val="0"/>
              <w:divBdr>
                <w:top w:val="none" w:sz="0" w:space="0" w:color="auto"/>
                <w:left w:val="none" w:sz="0" w:space="0" w:color="auto"/>
                <w:bottom w:val="none" w:sz="0" w:space="0" w:color="auto"/>
                <w:right w:val="none" w:sz="0" w:space="0" w:color="auto"/>
              </w:divBdr>
              <w:divsChild>
                <w:div w:id="72792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68263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microsoft.com/office/2018/08/relationships/commentsExtensible" Target="commentsExtensible.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6/09/relationships/commentsIds" Target="commentsIds.xml"/><Relationship Id="rId5" Type="http://schemas.openxmlformats.org/officeDocument/2006/relationships/settings" Target="settings.xml"/><Relationship Id="rId15" Type="http://schemas.openxmlformats.org/officeDocument/2006/relationships/header" Target="header1.xml"/><Relationship Id="rId23" Type="http://schemas.openxmlformats.org/officeDocument/2006/relationships/theme" Target="theme/theme1.xml"/><Relationship Id="rId10" Type="http://schemas.microsoft.com/office/2011/relationships/commentsExtended" Target="commentsExtended.xml"/><Relationship Id="rId19" Type="http://schemas.openxmlformats.org/officeDocument/2006/relationships/header" Target="header3.xml"/><Relationship Id="rId4" Type="http://schemas.openxmlformats.org/officeDocument/2006/relationships/styles" Target="styles.xml"/><Relationship Id="rId9" Type="http://schemas.openxmlformats.org/officeDocument/2006/relationships/comments" Target="comments.xml"/><Relationship Id="rId14" Type="http://schemas.openxmlformats.org/officeDocument/2006/relationships/image" Target="media/image2.png"/><Relationship Id="rId22" Type="http://schemas.microsoft.com/office/2011/relationships/people" Target="peop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NM8jDJdkkFrGSuYVLJBftj1Q6+Q==">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21D77DC8-3A60-E543-8FA1-19DA4DA58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13</Pages>
  <Words>2995</Words>
  <Characters>16475</Characters>
  <Application>Microsoft Office Word</Application>
  <DocSecurity>0</DocSecurity>
  <Lines>137</Lines>
  <Paragraphs>38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19432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Riddell</dc:creator>
  <cp:lastModifiedBy>Jade Timperman</cp:lastModifiedBy>
  <cp:revision>23</cp:revision>
  <dcterms:created xsi:type="dcterms:W3CDTF">2023-06-14T07:31:00Z</dcterms:created>
  <dcterms:modified xsi:type="dcterms:W3CDTF">2024-05-08T10:57:00Z</dcterms:modified>
</cp:coreProperties>
</file>